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34211" w14:textId="22C8CD83" w:rsidR="00000000" w:rsidRPr="008741A6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u w:val="single"/>
          <w:lang w:val="nl-NL"/>
        </w:rPr>
      </w:pPr>
      <w:r w:rsidRPr="008741A6">
        <w:rPr>
          <w:rFonts w:ascii="MS Sans Serif" w:hAnsi="MS Sans Serif" w:cs="MS Sans Serif"/>
          <w:b/>
          <w:bCs/>
          <w:kern w:val="0"/>
          <w:sz w:val="16"/>
          <w:szCs w:val="16"/>
          <w:u w:val="single"/>
          <w:lang w:val="nl-NL"/>
        </w:rPr>
        <w:t xml:space="preserve">BDSi - BDS JGZ versie </w:t>
      </w:r>
      <w:del w:id="0" w:author="BDS redactieraad" w:date="2024-02-28T18:42:00Z">
        <w:r w:rsidRPr="008741A6">
          <w:rPr>
            <w:rFonts w:ascii="MS Sans Serif" w:hAnsi="MS Sans Serif" w:cs="MS Sans Serif"/>
            <w:b/>
            <w:bCs/>
            <w:kern w:val="0"/>
            <w:sz w:val="16"/>
            <w:szCs w:val="16"/>
            <w:u w:val="single"/>
            <w:lang w:val="nl-NL"/>
          </w:rPr>
          <w:delText>402</w:delText>
        </w:r>
      </w:del>
      <w:ins w:id="1" w:author="BDS redactieraad" w:date="2024-02-28T18:42:00Z">
        <w:r w:rsidRPr="008741A6">
          <w:rPr>
            <w:rFonts w:ascii="MS Sans Serif" w:hAnsi="MS Sans Serif" w:cs="MS Sans Serif"/>
            <w:b/>
            <w:bCs/>
            <w:kern w:val="0"/>
            <w:sz w:val="16"/>
            <w:szCs w:val="16"/>
            <w:u w:val="single"/>
            <w:lang w:val="nl-NL"/>
          </w:rPr>
          <w:t>412</w:t>
        </w:r>
      </w:ins>
      <w:r w:rsidRPr="008741A6">
        <w:rPr>
          <w:rFonts w:ascii="MS Sans Serif" w:hAnsi="MS Sans Serif" w:cs="MS Sans Serif"/>
          <w:b/>
          <w:bCs/>
          <w:kern w:val="0"/>
          <w:sz w:val="16"/>
          <w:szCs w:val="16"/>
          <w:u w:val="single"/>
          <w:lang w:val="nl-NL"/>
        </w:rPr>
        <w:t xml:space="preserve"> van </w:t>
      </w:r>
      <w:del w:id="2" w:author="BDS redactieraad" w:date="2024-02-28T18:42:00Z">
        <w:r w:rsidRPr="008741A6">
          <w:rPr>
            <w:rFonts w:ascii="MS Sans Serif" w:hAnsi="MS Sans Serif" w:cs="MS Sans Serif"/>
            <w:b/>
            <w:bCs/>
            <w:kern w:val="0"/>
            <w:sz w:val="16"/>
            <w:szCs w:val="16"/>
            <w:u w:val="single"/>
            <w:lang w:val="nl-NL"/>
          </w:rPr>
          <w:delText>14-06-2023</w:delText>
        </w:r>
      </w:del>
      <w:ins w:id="3" w:author="BDS redactieraad" w:date="2024-02-28T18:42:00Z">
        <w:r w:rsidRPr="008741A6">
          <w:rPr>
            <w:rFonts w:ascii="MS Sans Serif" w:hAnsi="MS Sans Serif" w:cs="MS Sans Serif"/>
            <w:b/>
            <w:bCs/>
            <w:kern w:val="0"/>
            <w:sz w:val="16"/>
            <w:szCs w:val="16"/>
            <w:u w:val="single"/>
            <w:lang w:val="nl-NL"/>
          </w:rPr>
          <w:t>28-02-2024</w:t>
        </w:r>
      </w:ins>
    </w:p>
    <w:p w14:paraId="732A5D9D" w14:textId="77777777" w:rsidR="00000000" w:rsidRPr="008741A6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</w:p>
    <w:p w14:paraId="3B564F44" w14:textId="77777777" w:rsidR="00000000" w:rsidRPr="008741A6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nl-NL"/>
        </w:rPr>
      </w:pPr>
      <w:r w:rsidRPr="008741A6">
        <w:rPr>
          <w:rFonts w:ascii="MS Sans Serif" w:hAnsi="MS Sans Serif" w:cs="MS Sans Serif"/>
          <w:b/>
          <w:bCs/>
          <w:kern w:val="0"/>
          <w:sz w:val="16"/>
          <w:szCs w:val="16"/>
          <w:lang w:val="nl-NL"/>
        </w:rPr>
        <w:t>Rubriek: ID, cardinaliteit</w:t>
      </w:r>
    </w:p>
    <w:p w14:paraId="792BA783" w14:textId="77777777" w:rsidR="00000000" w:rsidRPr="008741A6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8741A6">
        <w:rPr>
          <w:rFonts w:ascii="MS Sans Serif" w:hAnsi="MS Sans Serif" w:cs="MS Sans Serif"/>
          <w:kern w:val="0"/>
          <w:sz w:val="16"/>
          <w:szCs w:val="16"/>
          <w:lang w:val="nl-NL"/>
        </w:rPr>
        <w:t xml:space="preserve"> &lt;fix later&gt;</w:t>
      </w:r>
    </w:p>
    <w:p w14:paraId="1AC63531" w14:textId="77777777" w:rsidR="00000000" w:rsidRPr="008741A6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nl-NL"/>
        </w:rPr>
      </w:pPr>
      <w:r w:rsidRPr="008741A6">
        <w:rPr>
          <w:rFonts w:ascii="MS Sans Serif" w:hAnsi="MS Sans Serif" w:cs="MS Sans Serif"/>
          <w:b/>
          <w:bCs/>
          <w:kern w:val="0"/>
          <w:sz w:val="16"/>
          <w:szCs w:val="16"/>
          <w:lang w:val="nl-NL"/>
        </w:rPr>
        <w:t>Dossierinformatie: R002, 1..1</w:t>
      </w:r>
    </w:p>
    <w:p w14:paraId="40F36228" w14:textId="77777777" w:rsidR="00000000" w:rsidRPr="008741A6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8741A6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Dossiernummer: 695, 1..1   (W0001, AN, Alfanumeriek 15)</w:t>
      </w:r>
    </w:p>
    <w:p w14:paraId="54096BB3" w14:textId="77777777" w:rsidR="00000000" w:rsidRPr="008741A6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8741A6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Dossier status: 696, 1..1   (W0002, KL_AN, Dossier status)</w:t>
      </w:r>
    </w:p>
    <w:p w14:paraId="0875A3B3" w14:textId="77777777" w:rsidR="00000000" w:rsidRPr="008741A6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8741A6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8741A6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Actief: 01</w:t>
      </w:r>
    </w:p>
    <w:p w14:paraId="2415AC32" w14:textId="77777777" w:rsidR="00000000" w:rsidRPr="008741A6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8741A6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8741A6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Gesloten: 02</w:t>
      </w:r>
    </w:p>
    <w:p w14:paraId="6E7BCD68" w14:textId="77777777" w:rsidR="00000000" w:rsidRPr="008741A6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</w:p>
    <w:p w14:paraId="1E84076B" w14:textId="77777777" w:rsidR="00000000" w:rsidRPr="008741A6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nl-NL"/>
        </w:rPr>
      </w:pPr>
      <w:r w:rsidRPr="008741A6">
        <w:rPr>
          <w:rFonts w:ascii="MS Sans Serif" w:hAnsi="MS Sans Serif" w:cs="MS Sans Serif"/>
          <w:b/>
          <w:bCs/>
          <w:kern w:val="0"/>
          <w:sz w:val="16"/>
          <w:szCs w:val="16"/>
          <w:lang w:val="nl-NL"/>
        </w:rPr>
        <w:t>Niet-gespecificeerde gegevens: R051, 0..1</w:t>
      </w:r>
    </w:p>
    <w:p w14:paraId="4A1D5848" w14:textId="77777777" w:rsidR="00000000" w:rsidRPr="008741A6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8741A6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8741A6">
        <w:rPr>
          <w:rFonts w:ascii="MS Sans Serif" w:hAnsi="MS Sans Serif" w:cs="MS Sans Serif"/>
          <w:kern w:val="0"/>
          <w:sz w:val="16"/>
          <w:szCs w:val="16"/>
          <w:u w:val="single"/>
          <w:lang w:val="nl-NL"/>
        </w:rPr>
        <w:t>Niet gespecificeerde gegevens</w:t>
      </w:r>
      <w:r w:rsidRPr="008741A6">
        <w:rPr>
          <w:rFonts w:ascii="MS Sans Serif" w:hAnsi="MS Sans Serif" w:cs="MS Sans Serif"/>
          <w:kern w:val="0"/>
          <w:sz w:val="16"/>
          <w:szCs w:val="16"/>
          <w:lang w:val="nl-NL"/>
        </w:rPr>
        <w:t>: G083, 1..*</w:t>
      </w:r>
    </w:p>
    <w:p w14:paraId="62D095C6" w14:textId="77777777" w:rsidR="00000000" w:rsidRPr="008741A6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8741A6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8741A6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Element: 1332, 1..1   (W0020, AN, Alfanumeriek 200)</w:t>
      </w:r>
    </w:p>
    <w:p w14:paraId="770EC20A" w14:textId="77777777" w:rsidR="00000000" w:rsidRPr="008741A6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8741A6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8741A6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Waarde: 1333, 1..1   (W0082, AN, Alfanumeriek 4000)</w:t>
      </w:r>
    </w:p>
    <w:p w14:paraId="0C36F62B" w14:textId="77777777" w:rsidR="00000000" w:rsidRPr="008741A6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8741A6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8741A6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Activiteit ID: 1334, 0..1   (W0642, AN, Alfanumeriek 10)</w:t>
      </w:r>
    </w:p>
    <w:p w14:paraId="338E7EC1" w14:textId="77777777" w:rsidR="00000000" w:rsidRPr="008741A6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8741A6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8741A6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Rubriek ID: 1335, 0..1   (W0639, KL_AN, RubriekID)</w:t>
      </w:r>
    </w:p>
    <w:p w14:paraId="7CA16F40" w14:textId="77777777" w:rsidR="00000000" w:rsidRPr="008741A6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nl-NL"/>
        </w:rPr>
      </w:pPr>
      <w:r w:rsidRPr="008741A6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8741A6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8741A6">
        <w:rPr>
          <w:rFonts w:ascii="MS Sans Serif" w:hAnsi="MS Sans Serif" w:cs="MS Sans Serif"/>
          <w:kern w:val="0"/>
          <w:sz w:val="16"/>
          <w:szCs w:val="16"/>
          <w:lang w:val="nl-NL"/>
        </w:rPr>
        <w:tab/>
        <w:t>Dossierinformatie: R002</w:t>
      </w:r>
    </w:p>
    <w:p w14:paraId="5835F2D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 w:rsidRPr="008741A6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8741A6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 w:rsidRPr="008741A6">
        <w:rPr>
          <w:rFonts w:ascii="MS Sans Serif" w:hAnsi="MS Sans Serif" w:cs="MS Sans Serif"/>
          <w:kern w:val="0"/>
          <w:sz w:val="16"/>
          <w:szCs w:val="16"/>
          <w:lang w:val="nl-NL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Niet-gespecificeerde gegevens: R051</w:t>
      </w:r>
    </w:p>
    <w:p w14:paraId="28B2276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Persoonsgegevens: R003</w:t>
      </w:r>
    </w:p>
    <w:p w14:paraId="559E799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Gezinssamenstelling: R011</w:t>
      </w:r>
    </w:p>
    <w:p w14:paraId="3BAAF07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Zorggegevens: R050</w:t>
      </w:r>
    </w:p>
    <w:p w14:paraId="27D7ECE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Betrokken JGZ-organisaties: R005</w:t>
      </w:r>
    </w:p>
    <w:p w14:paraId="21A94F4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Huisarts: R006</w:t>
      </w:r>
    </w:p>
    <w:p w14:paraId="775381C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Andere betrokken organisaties/hulpverleners: R007</w:t>
      </w:r>
    </w:p>
    <w:p w14:paraId="59A69C7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Ontvangen zorg: R035</w:t>
      </w:r>
    </w:p>
    <w:p w14:paraId="67CD4DB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Voor- of buitenschoolse voorzieningen/school: R008</w:t>
      </w:r>
    </w:p>
    <w:p w14:paraId="4A2BEA3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Informatie over werkwijze JGZ: R010</w:t>
      </w:r>
    </w:p>
    <w:p w14:paraId="11C5B77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Externe documenten: R009</w:t>
      </w:r>
    </w:p>
    <w:p w14:paraId="691C4ED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Erfelijke belasting en ouderkenmerken: R012</w:t>
      </w:r>
    </w:p>
    <w:p w14:paraId="7E0A26B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Bedreigingen uit de directe omgeving: R013</w:t>
      </w:r>
    </w:p>
    <w:p w14:paraId="667BF75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Zwangerschap: R014</w:t>
      </w:r>
    </w:p>
    <w:p w14:paraId="3CCBF18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Bevalling: R015</w:t>
      </w:r>
    </w:p>
    <w:p w14:paraId="76FCF79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Pasgeborene en eerste levensweken: R016</w:t>
      </w:r>
    </w:p>
    <w:p w14:paraId="61B272B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Zorgplan: R048</w:t>
      </w:r>
    </w:p>
    <w:p w14:paraId="15E84FE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Activiteit: R018</w:t>
      </w:r>
    </w:p>
    <w:p w14:paraId="0C4EB80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Meldingen: R052</w:t>
      </w:r>
    </w:p>
    <w:p w14:paraId="42F5925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Terugkerende anamnese: R019</w:t>
      </w:r>
    </w:p>
    <w:p w14:paraId="61FD0D1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Algemene indruk: R020</w:t>
      </w:r>
    </w:p>
    <w:p w14:paraId="43EC2F9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Functioneren: R021</w:t>
      </w:r>
    </w:p>
    <w:p w14:paraId="56EB17A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Huid/haar/nagels: R022</w:t>
      </w:r>
    </w:p>
    <w:p w14:paraId="13F6A94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Hoofd/hals: R023</w:t>
      </w:r>
    </w:p>
    <w:p w14:paraId="78C7B85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Romp: R024</w:t>
      </w:r>
    </w:p>
    <w:p w14:paraId="20F7D55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Bewegingsapparaat: R025</w:t>
      </w:r>
    </w:p>
    <w:p w14:paraId="5EC1696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Genitalia/puberteitsontwikkeling: R026</w:t>
      </w:r>
    </w:p>
    <w:p w14:paraId="3CF5E16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Groei: R027</w:t>
      </w:r>
    </w:p>
    <w:p w14:paraId="3FD5C4E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Psychosociaal en cognitief functioneren: R030</w:t>
      </w:r>
    </w:p>
    <w:p w14:paraId="06EE9AA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Motorisch functioneren: R031</w:t>
      </w:r>
    </w:p>
    <w:p w14:paraId="0AAF7A8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Spraak- en taalontwikkeling: R032</w:t>
      </w:r>
    </w:p>
    <w:p w14:paraId="08FCEEB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Inschatten verhouding draaglast-draagkracht: R034</w:t>
      </w:r>
    </w:p>
    <w:p w14:paraId="6A5F334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Voorlichting, advies, instructie en begeleiding: R036</w:t>
      </w:r>
    </w:p>
    <w:p w14:paraId="61401A1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Hielprik pasgeborene: R037</w:t>
      </w:r>
    </w:p>
    <w:p w14:paraId="7335CDA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Visus- en oogonderzoek: R038</w:t>
      </w:r>
    </w:p>
    <w:p w14:paraId="721E7B3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Hartonderzoek: R039</w:t>
      </w:r>
    </w:p>
    <w:p w14:paraId="1669019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Gehooronderzoek: R040</w:t>
      </w:r>
    </w:p>
    <w:p w14:paraId="556F8C6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Rijksvaccinatieprogramma en andere vaccinaties: R041</w:t>
      </w:r>
    </w:p>
    <w:p w14:paraId="336AE16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Van Wiechen ontwikkelingsonderzoek: R042</w:t>
      </w:r>
    </w:p>
    <w:p w14:paraId="265601E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BFMT: R043</w:t>
      </w:r>
    </w:p>
    <w:p w14:paraId="4C942B26" w14:textId="0C80EC44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del w:id="4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delText>Screening psychosociale problemen</w:delText>
        </w:r>
      </w:del>
      <w:ins w:id="5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Screeningsinstrumenten</w:t>
        </w:r>
      </w:ins>
      <w:r>
        <w:rPr>
          <w:rFonts w:ascii="MS Sans Serif" w:hAnsi="MS Sans Serif" w:cs="MS Sans Serif"/>
          <w:kern w:val="0"/>
          <w:sz w:val="16"/>
          <w:szCs w:val="16"/>
          <w:lang w:val="en-GB"/>
        </w:rPr>
        <w:t>: R054</w:t>
      </w:r>
    </w:p>
    <w:p w14:paraId="6B48330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SDQ: R045</w:t>
      </w:r>
    </w:p>
    <w:p w14:paraId="4BDABF2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Conclusies en vervolgstappen: R047</w:t>
      </w:r>
    </w:p>
    <w:p w14:paraId="21E32D2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Screening logopedie: R049</w:t>
      </w:r>
    </w:p>
    <w:p w14:paraId="23490F8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44E5BBB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Persoonsgegevens: R003, 1..1</w:t>
      </w:r>
    </w:p>
    <w:p w14:paraId="3C5FE14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BSN: 7, 0..1   (W0022, AN_EXT, BSN)</w:t>
      </w:r>
    </w:p>
    <w:p w14:paraId="455253A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Vreemdelingennummer: 1503, 0..1   (W0674, AN_EXT, V-nummer)</w:t>
      </w:r>
    </w:p>
    <w:p w14:paraId="02603F5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Voornaam: 6, 0..1   (W0020, AN, Alfanumeriek 200)</w:t>
      </w:r>
    </w:p>
    <w:p w14:paraId="416A578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Voorvoegsel geslachtsnaam: 3, 0..1   (W0642, AN, Alfanumeriek 10)</w:t>
      </w:r>
    </w:p>
    <w:p w14:paraId="27AD947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Geslachtsnaam: 4, 1..1   (W0020, AN, Alfanumeriek 200)</w:t>
      </w:r>
    </w:p>
    <w:p w14:paraId="49266F3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Roepnaam: 5, 0..1   (W0018, AN, Alfanumeriek 20)</w:t>
      </w:r>
    </w:p>
    <w:p w14:paraId="6284F80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Voorvoegsel achternaam: 1, 0..1   (W0642, AN, Alfanumeriek 10)</w:t>
      </w:r>
    </w:p>
    <w:p w14:paraId="222C121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Achternaam: 2, 0..1   (W0020, AN, Alfanumeriek 200)</w:t>
      </w:r>
    </w:p>
    <w:p w14:paraId="0FBEC54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  <w:t>Geslacht: 19, 0..1   (W0023, KL_AN, Geslacht)</w:t>
      </w:r>
    </w:p>
    <w:p w14:paraId="24A26B1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Onbekend: 0</w:t>
      </w:r>
    </w:p>
    <w:p w14:paraId="05F228D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Mannelijk: 1</w:t>
      </w:r>
    </w:p>
    <w:p w14:paraId="3615ACC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Vrouwelijk: 2</w:t>
      </w:r>
    </w:p>
    <w:p w14:paraId="78912A1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gespecificeerd: 3</w:t>
      </w:r>
    </w:p>
    <w:p w14:paraId="7409E86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Geboortedatum: 20, 1..1   (W0025, TS, Datum)</w:t>
      </w:r>
    </w:p>
    <w:p w14:paraId="3B26F03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overlijden: 21, 0..1   (W0025, TS, Datum)</w:t>
      </w:r>
    </w:p>
    <w:p w14:paraId="5FDA84F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Woonverband ID cliënt: 1363, 0..*   (W0642, AN, Alfanumeriek 10)</w:t>
      </w:r>
    </w:p>
    <w:p w14:paraId="5D2BAB6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Adres cliënt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G001, 0..*</w:t>
      </w:r>
    </w:p>
    <w:p w14:paraId="6F5C818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Soort adres: 8, 1..1   (W0003, KL_AN, Soort adres)</w:t>
      </w:r>
    </w:p>
    <w:p w14:paraId="4AE2582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BRP/COA-adres: 01</w:t>
      </w:r>
    </w:p>
    <w:p w14:paraId="685CEC3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Woonadres: 02</w:t>
      </w:r>
    </w:p>
    <w:p w14:paraId="4FDFEE1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Postadres: 03</w:t>
      </w:r>
    </w:p>
    <w:p w14:paraId="5CBD29C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Tijdelijk adres: 04</w:t>
      </w:r>
    </w:p>
    <w:p w14:paraId="5FF910E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71099A8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Adres is geheim: 697, 0..1   (W0004, BL, Ja Nee)</w:t>
      </w:r>
    </w:p>
    <w:p w14:paraId="1879DA2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15B2CAF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0721DD9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Gemeente: 9, 0..1   (W0005, AN_EXT, Gemeente)</w:t>
      </w:r>
    </w:p>
    <w:p w14:paraId="393EE4F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Woonplaats: 10, 0..1   (W0670, AN, Alfanumeriek 80)</w:t>
      </w:r>
    </w:p>
    <w:p w14:paraId="3CE29BE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Straatnaam: 11, 0..1   (W0007, AN, Alfanumeriek 43)</w:t>
      </w:r>
    </w:p>
    <w:p w14:paraId="5C84451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Huisnummer: 12, 0..1   (W0008, N, Huisnummer)</w:t>
      </w:r>
    </w:p>
    <w:p w14:paraId="595B381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Huisletter: 13, 0..1   (W0009, AN, Huisletter)</w:t>
      </w:r>
    </w:p>
    <w:p w14:paraId="1B8438D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Huisnummertoevoeging: 14, 0..1   (W0010, AN, Alfanumeriek 4)</w:t>
      </w:r>
    </w:p>
    <w:p w14:paraId="3A85E34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Aanduiding bij huisnummer: 15, 0..1   (W0011, KL_AN, Aanduiding bij huisnummer)</w:t>
      </w:r>
    </w:p>
    <w:p w14:paraId="3D6C093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Bij: 1</w:t>
      </w:r>
    </w:p>
    <w:p w14:paraId="74AA12D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Tegenover: 2</w:t>
      </w:r>
    </w:p>
    <w:p w14:paraId="3BA2959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Postcode: 16, 1..1   (W0012, AN, Postcode)</w:t>
      </w:r>
    </w:p>
    <w:p w14:paraId="675235B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Locatiebeschrijving: 17, 0..1   (W0013, AN, Alfanumeriek 35)</w:t>
      </w:r>
    </w:p>
    <w:p w14:paraId="57E4C37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Land: 630, 1..1   (W0014, AN_EXT, Land)</w:t>
      </w:r>
    </w:p>
    <w:p w14:paraId="7E2AA4D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Periode geldigheid adres cliënt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G096, 0..1</w:t>
      </w:r>
    </w:p>
    <w:p w14:paraId="450276F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Startdatum geldigheid adres cliënt: 1453, 0..1   (W0025, TS, Datum)</w:t>
      </w:r>
    </w:p>
    <w:p w14:paraId="0A9AB7A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Einddatum geldigheid adres cliënt: 1454, 0..1   (W0025, TS, Datum)</w:t>
      </w:r>
    </w:p>
    <w:p w14:paraId="6C85286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Land vanwaar ingeschreven: 26, 0..1   (W0014, AN_EXT, Land)</w:t>
      </w:r>
    </w:p>
    <w:p w14:paraId="4B6D1A3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vestiging in Nederland: 27, 0..*   (W0025, TS, Datum)</w:t>
      </w:r>
    </w:p>
    <w:p w14:paraId="3392AAF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vertrek uit Nederland: 29, 0..*   (W0025, TS, Datum)</w:t>
      </w:r>
    </w:p>
    <w:p w14:paraId="1CB64F9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Geboorteplaats: 22, 0..1   (W0670, AN, Alfanumeriek 80)</w:t>
      </w:r>
    </w:p>
    <w:p w14:paraId="1917A5E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Geboorteland: 23, 0..1   (W0014, AN_EXT, Land)</w:t>
      </w:r>
    </w:p>
    <w:p w14:paraId="3B4541A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Nationaliteit: 24, 0..*   (W0029, AN_EXT, Nationaliteit)</w:t>
      </w:r>
    </w:p>
    <w:p w14:paraId="6AF555B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Telefoonnummer cliënt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G002, 0..*</w:t>
      </w:r>
    </w:p>
    <w:p w14:paraId="60E780A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Telefoonnummer: 609, 1..1   (W0001, AN, Alfanumeriek 15)</w:t>
      </w:r>
    </w:p>
    <w:p w14:paraId="2C3FD26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Soort telefoonnummer: 610, 1..1   (W0016, KL_AN, Soort telefoonnummer)</w:t>
      </w:r>
    </w:p>
    <w:p w14:paraId="2777685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Huisnummer: 01</w:t>
      </w:r>
    </w:p>
    <w:p w14:paraId="2AEA06C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Werknummer: 02</w:t>
      </w:r>
    </w:p>
    <w:p w14:paraId="6F11E25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Mobiel nummer: 03</w:t>
      </w:r>
    </w:p>
    <w:p w14:paraId="1C2527B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E-mail cliënt: 698, 0..*   (W0017, AN, Alfanumeriek 50)</w:t>
      </w:r>
    </w:p>
    <w:p w14:paraId="5871073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Ziektekostenverzekering: 53, 0..1   (W0004, BL, Ja Nee)</w:t>
      </w:r>
    </w:p>
    <w:p w14:paraId="032EDF9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38445B1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3166E31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Indicatie gezag minderjarige: 631, 0..1   (W0031, KL_AN, Indicatie gezag minderjarige)</w:t>
      </w:r>
    </w:p>
    <w:p w14:paraId="5322A52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Ouder1 heeft het gezag: 01</w:t>
      </w:r>
    </w:p>
    <w:p w14:paraId="73267AB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Ouder2 heeft het gezag: 02</w:t>
      </w:r>
    </w:p>
    <w:p w14:paraId="263DDAF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Een of meer derden hebben het gezag: 03</w:t>
      </w:r>
    </w:p>
    <w:p w14:paraId="2E067A4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Ouder1 en een derde hebben het gezag: 04</w:t>
      </w:r>
    </w:p>
    <w:p w14:paraId="498D6D8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Ouder2 en een derde hebben het gezag: 05</w:t>
      </w:r>
    </w:p>
    <w:p w14:paraId="51B094C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Ouder1 en ouder2 hebben het gezag: 06</w:t>
      </w:r>
    </w:p>
    <w:p w14:paraId="7E49BA3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Indicatie geheim: 18, 0..1   (W0032, KL_AN, Indicatie geheim)</w:t>
      </w:r>
    </w:p>
    <w:p w14:paraId="6D78C05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Geen beperking: 0</w:t>
      </w:r>
    </w:p>
    <w:p w14:paraId="4C77C20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zonder toestemming aan derden ter uitvoering van een algemeen verbindend voorschrift: 1</w:t>
      </w:r>
    </w:p>
    <w:p w14:paraId="295AE96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aan kerken: 2</w:t>
      </w:r>
    </w:p>
    <w:p w14:paraId="1FB8AEA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aan vrije derden: 3</w:t>
      </w:r>
    </w:p>
    <w:p w14:paraId="0B10B97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aan derden en kerken: 4</w:t>
      </w:r>
    </w:p>
    <w:p w14:paraId="1BA72B8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aan derden en vrije derden: 5</w:t>
      </w:r>
    </w:p>
    <w:p w14:paraId="773D76B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aan kerken en vrije derden: 6</w:t>
      </w:r>
    </w:p>
    <w:p w14:paraId="0C01204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aan derden en vrije derden en kerken: 7</w:t>
      </w:r>
    </w:p>
    <w:p w14:paraId="22411C8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Asielzoekerkind: 28, 0..1   (W0004, BL, Ja Nee)</w:t>
      </w:r>
    </w:p>
    <w:p w14:paraId="36F0A98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49A59B1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713C319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Laag- of niet geletterde: 707, 0..1   (W0644, KL_AN, Laag- of niet geletterd)</w:t>
      </w:r>
    </w:p>
    <w:p w14:paraId="2D46BB4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Normaal: 1</w:t>
      </w:r>
    </w:p>
    <w:p w14:paraId="0D8B7BC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Laag- of niet geletterd: 2</w:t>
      </w:r>
    </w:p>
    <w:p w14:paraId="3B17FA6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  <w:t>WID controle uitgevoerd: 700, 0..1   (W0004, BL, Ja Nee)</w:t>
      </w:r>
    </w:p>
    <w:p w14:paraId="21EDFFF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428233B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18071D7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Vergewissen uitgevoerd: 1394, 0..1   (W0004, BL, Ja Nee)</w:t>
      </w:r>
    </w:p>
    <w:p w14:paraId="64034A1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6D3DE34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7A44872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WID cliënt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G003, 0..*</w:t>
      </w:r>
    </w:p>
    <w:p w14:paraId="3202197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WID controle datum: 701, 1..1   (W0025, TS, Datum)</w:t>
      </w:r>
    </w:p>
    <w:p w14:paraId="1597E7E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WID aard: 702, 1..1   (W0036, KL_AN, WID aard)</w:t>
      </w:r>
    </w:p>
    <w:p w14:paraId="7FA7BA6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Nederlands paspoort: 01</w:t>
      </w:r>
    </w:p>
    <w:p w14:paraId="60A680B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Nederlands rijbewijs: 02</w:t>
      </w:r>
    </w:p>
    <w:p w14:paraId="6EA5E0F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Nederlandse identiteitskaart: 03</w:t>
      </w:r>
    </w:p>
    <w:p w14:paraId="6CB3A1A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Nederlands vreemdelingendocument: 04</w:t>
      </w:r>
    </w:p>
    <w:p w14:paraId="424D08D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Nederlands paspoort moeder (ouder 1/2): 05</w:t>
      </w:r>
    </w:p>
    <w:p w14:paraId="2058E81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Nederlands paspoort vader (ouder 1/2): 06</w:t>
      </w:r>
    </w:p>
    <w:p w14:paraId="0DCD695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Uittreksel BRP: 07</w:t>
      </w:r>
    </w:p>
    <w:p w14:paraId="1C5003E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Buitenlands paspoort: 08</w:t>
      </w:r>
    </w:p>
    <w:p w14:paraId="44B29D1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Buitenlands identiteitsbewijs: 09</w:t>
      </w:r>
    </w:p>
    <w:p w14:paraId="1340817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WID nummer: 703, 0..1   (W0018, AN, Alfanumeriek 20)</w:t>
      </w:r>
    </w:p>
    <w:p w14:paraId="2CB2DE5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Contactpersoon cliënt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G004, 0..*</w:t>
      </w:r>
    </w:p>
    <w:p w14:paraId="65076C1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Naam contactpersoon: 704, 1..1   (W0020, AN, Alfanumeriek 200)</w:t>
      </w:r>
    </w:p>
    <w:p w14:paraId="68CB988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Rol contactpersoon: 1318, 0..1   (W0020, AN, Alfanumeriek 200)</w:t>
      </w:r>
    </w:p>
    <w:p w14:paraId="65A881B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Telefoonnummer contactpersoon: 705, 0..1   (W0001, AN, Alfanumeriek 15)</w:t>
      </w:r>
    </w:p>
    <w:p w14:paraId="0C85F6B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E-mail contactpersoon: 706, 0..1   (W0017, AN, Alfanumeriek 50)</w:t>
      </w:r>
    </w:p>
    <w:p w14:paraId="0A55C5A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Periode geldigheid contactpersoon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G097, 0..1</w:t>
      </w:r>
    </w:p>
    <w:p w14:paraId="178BAFD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Startdatum geldigheid contactpersoon: 1455, 0..1   (W0025, TS, Datum)</w:t>
      </w:r>
    </w:p>
    <w:p w14:paraId="64E4C83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Einddatum geldigheid contactpersoon: 1456, 0..1   (W0025, TS, Datum)</w:t>
      </w:r>
    </w:p>
    <w:p w14:paraId="37E1669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5D2926F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Gezinssamenstelling: R011, 0..1</w:t>
      </w:r>
    </w:p>
    <w:p w14:paraId="0EC98EF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Woonverband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G077, 0..*</w:t>
      </w:r>
    </w:p>
    <w:p w14:paraId="657EE93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Woonverband ID: 1352, 1..1   (W0642, AN, Alfanumeriek 10)</w:t>
      </w:r>
    </w:p>
    <w:p w14:paraId="50C56EA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woonverband: 1190, 0..1   (W0082, AN, Alfanumeriek 4000)</w:t>
      </w:r>
    </w:p>
    <w:p w14:paraId="41337CD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Gezinssamenstelling woonverband: 607, 0..1   (W0094, KL_AN, Woonsituatie)</w:t>
      </w:r>
    </w:p>
    <w:p w14:paraId="6F496BC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Gezinsverband: 01</w:t>
      </w:r>
    </w:p>
    <w:p w14:paraId="6EB9383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Internaat of tehuis: 02</w:t>
      </w:r>
    </w:p>
    <w:p w14:paraId="52AE7E5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Ouder/verzorger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G014, 0..*</w:t>
      </w:r>
    </w:p>
    <w:p w14:paraId="0B3243F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Relatie tot jeugdige ouder/verzorger: 62, 1..1   (W0096, KL_AN, Relatie tot jeugdige ouder/verzorger)</w:t>
      </w:r>
    </w:p>
    <w:p w14:paraId="2265816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Eigen (biologische) vader van de jeugdige: 01</w:t>
      </w:r>
    </w:p>
    <w:p w14:paraId="2B22ABE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Eigen (biologische) moeder van de jeugdige: 02</w:t>
      </w:r>
    </w:p>
    <w:p w14:paraId="6C2A9CE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Partner/vriend van de vader of moeder (stiefvader van de jeugdige): 03</w:t>
      </w:r>
    </w:p>
    <w:p w14:paraId="39D33DA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Partner/vriendin van de vader of moeder (stiefmoeder van de jeugdige): 04</w:t>
      </w:r>
    </w:p>
    <w:p w14:paraId="77F074B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Adoptief vader: 05</w:t>
      </w:r>
    </w:p>
    <w:p w14:paraId="5EB9D2B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Adoptief moeder: 06</w:t>
      </w:r>
    </w:p>
    <w:p w14:paraId="19D6831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Pleegvader: 07</w:t>
      </w:r>
    </w:p>
    <w:p w14:paraId="556FC87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Pleegmoeder: 08</w:t>
      </w:r>
    </w:p>
    <w:p w14:paraId="3C69950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39862E2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Woonverband ID ouder/verzorger: 1364, 0..*   (W0642, AN, Alfanumeriek 10)</w:t>
      </w:r>
    </w:p>
    <w:p w14:paraId="6BA5E33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BSN ouder/verzorger: 655, 0..1   (W0022, AN_EXT, BSN)</w:t>
      </w:r>
    </w:p>
    <w:p w14:paraId="560991C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ouder/verzorger: 1367, 0..1   (W0020, AN, Alfanumeriek 200)</w:t>
      </w:r>
    </w:p>
    <w:p w14:paraId="482AB4B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Voornaam ouder/verzorger: 61, 0..1   (W0020, AN, Alfanumeriek 200)</w:t>
      </w:r>
    </w:p>
    <w:p w14:paraId="2962E0F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Voorvoegsel achternaam ouder/verzorger: 656, 0..1   (W0642, AN, Alfanumeriek 10)</w:t>
      </w:r>
    </w:p>
    <w:p w14:paraId="515E18F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Achternaam ouder/verzorger: 657, 0..1   (W0020, AN, Alfanumeriek 200)</w:t>
      </w:r>
    </w:p>
    <w:p w14:paraId="21F0610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Geboortedatum ouder/verzorger: 63, 0..1   (W0025, TS, Datum)</w:t>
      </w:r>
    </w:p>
    <w:p w14:paraId="1DC7CE5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Geboorteland ouder/verzorger: 71, 0..1   (W0014, AN_EXT, Land)</w:t>
      </w:r>
    </w:p>
    <w:p w14:paraId="1544D12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Overleden: 64, 0..1   (W0004, BL, Ja Nee)</w:t>
      </w:r>
    </w:p>
    <w:p w14:paraId="0C18995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26BE6B3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72246FC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overlijden ouder/verzorger: 65, 0..1   (W0025, TS, Datum)</w:t>
      </w:r>
    </w:p>
    <w:p w14:paraId="7AE0173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Doodsoorzaak ouder/verzorger: 1322, 0..1   (W0020, AN, Alfanumeriek 200)</w:t>
      </w:r>
    </w:p>
    <w:p w14:paraId="01E7FD4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Inhoud beroep: 68, 0..1   (W0020, AN, Alfanumeriek 200)</w:t>
      </w:r>
    </w:p>
    <w:p w14:paraId="3BECC50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Opleiding ouder/verzorger: 66, 0..1   (W0658, KL_AN, Opleiding ouder/verzorger)</w:t>
      </w:r>
    </w:p>
    <w:p w14:paraId="0550039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Geen opleiding (lagere school niet afgemaakt): 01</w:t>
      </w:r>
    </w:p>
    <w:p w14:paraId="69A6014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Basisonderwijs (lagere school, basisonderwijs, speciaal basisonderwijs): 02</w:t>
      </w:r>
    </w:p>
    <w:p w14:paraId="208D048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VSO-MLK/I(V)BO/VMBO-LWOO/Praktijkonderwijs: 03</w:t>
      </w:r>
    </w:p>
    <w:p w14:paraId="5CF4485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LBO/VBO/VMBO-BBL&amp;KBL: 04</w:t>
      </w:r>
    </w:p>
    <w:p w14:paraId="22876D5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MAVO/VMBO-GL&amp;TL: 05</w:t>
      </w:r>
    </w:p>
    <w:p w14:paraId="407AB6F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MBO: 06</w:t>
      </w:r>
    </w:p>
    <w:p w14:paraId="3EC9EE1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HAVO/VWO: 07</w:t>
      </w:r>
    </w:p>
    <w:p w14:paraId="63BF78F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HBO/HTS/HEAO: 08</w:t>
      </w:r>
    </w:p>
    <w:p w14:paraId="4391683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WO: 09</w:t>
      </w:r>
    </w:p>
    <w:p w14:paraId="3C56D0F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699B007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Onbekend: 00</w:t>
      </w:r>
    </w:p>
    <w:p w14:paraId="7A6E080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Spreektaal ouder/verzorger: 1191, 0..1   (W0050, AN_EXT, Taal)</w:t>
      </w:r>
    </w:p>
    <w:p w14:paraId="6A361DB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Levensovertuiging: 69, 0..1   (W0017, AN, Alfanumeriek 50)</w:t>
      </w:r>
    </w:p>
    <w:p w14:paraId="391E484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vestiging in Nederland ouder/verzorger: 72, 0..1   (W0025, TS, Datum)</w:t>
      </w:r>
    </w:p>
    <w:p w14:paraId="59C8778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vertrek uit Nederland ouder/verzorger: 670, 0..1   (W0025, TS, Datum)</w:t>
      </w:r>
    </w:p>
    <w:p w14:paraId="7A9D7F4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Werk ouder/verzorger: 67, 0..1   (W0104, KL_AN, Werk ouder/verzorger)</w:t>
      </w:r>
    </w:p>
    <w:p w14:paraId="0728CAD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Verricht betaald werk: 01</w:t>
      </w:r>
    </w:p>
    <w:p w14:paraId="42F98FB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Verricht geen betaald werk: 02</w:t>
      </w:r>
    </w:p>
    <w:p w14:paraId="7B0B268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Ouder/verzorger_adres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G016, 0..*</w:t>
      </w:r>
    </w:p>
    <w:p w14:paraId="75D150E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Soort adres ouder/verzorger: 658, 1..1   (W0003, KL_AN, Soort adres)</w:t>
      </w:r>
    </w:p>
    <w:p w14:paraId="7A1A45C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BRP/COA-adres: 01</w:t>
      </w:r>
    </w:p>
    <w:p w14:paraId="5CF3A74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Woonadres: 02</w:t>
      </w:r>
    </w:p>
    <w:p w14:paraId="0A6438D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Postadres: 03</w:t>
      </w:r>
    </w:p>
    <w:p w14:paraId="41E63E5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Tijdelijk adres: 04</w:t>
      </w:r>
    </w:p>
    <w:p w14:paraId="38F36BF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6D810DE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Gemeente ouder/verzorger: 659, 0..1   (W0005, AN_EXT, Gemeente)</w:t>
      </w:r>
    </w:p>
    <w:p w14:paraId="0AFF8C2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Woonplaats ouder/verzorger: 660, 0..1   (W0670, AN, Alfanumeriek 80)</w:t>
      </w:r>
    </w:p>
    <w:p w14:paraId="08B1367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Straatnaam ouder/verzorger: 661, 0..1   (W0007, AN, Alfanumeriek 43)</w:t>
      </w:r>
    </w:p>
    <w:p w14:paraId="118291A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Huisnummer ouder/verzorger: 662, 0..1   (W0008, N, Huisnummer)</w:t>
      </w:r>
    </w:p>
    <w:p w14:paraId="591B60A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Huisletter ouder/verzorger: 663, 0..1   (W0009, AN, Huisletter)</w:t>
      </w:r>
    </w:p>
    <w:p w14:paraId="0A57D97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Huisnummertoevoeging ouder/verzorger: 664, 0..1   (W0010, AN, Alfanumeriek 4)</w:t>
      </w:r>
    </w:p>
    <w:p w14:paraId="673E41D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Aanduiding bij huisnummer ouder/verzorger: 665, 0..1   (W0011, KL_AN, Aanduiding bij huisnummer)</w:t>
      </w:r>
    </w:p>
    <w:p w14:paraId="5A706A8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Bij: 1</w:t>
      </w:r>
    </w:p>
    <w:p w14:paraId="25B3E1A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Tegenover: 2</w:t>
      </w:r>
    </w:p>
    <w:p w14:paraId="00E4ECB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Postcode ouder/verzorger: 666, 0..1   (W0012, AN, Postcode)</w:t>
      </w:r>
    </w:p>
    <w:p w14:paraId="6959AD3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Locatiebeschrijving ouder/verzorger: 667, 0..1   (W0013, AN, Alfanumeriek 35)</w:t>
      </w:r>
    </w:p>
    <w:p w14:paraId="3056686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Land ouder/verzorger: 669, 1..1   (W0014, AN_EXT, Land)</w:t>
      </w:r>
    </w:p>
    <w:p w14:paraId="7DEF10E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Ouder/verzorger_telefoon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G017, 0..*</w:t>
      </w:r>
    </w:p>
    <w:p w14:paraId="57693D1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Telefoonnummer ouder/verzorger: 736, 1..1   (W0001, AN, Alfanumeriek 15)</w:t>
      </w:r>
    </w:p>
    <w:p w14:paraId="7B58C7C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Soort telefoonnummer ouder/verzorger: 737, 1..1   (W0016, KL_AN, Soort telefoonnummer)</w:t>
      </w:r>
    </w:p>
    <w:p w14:paraId="17F63C1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Huisnummer: 01</w:t>
      </w:r>
    </w:p>
    <w:p w14:paraId="5C6C542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Werknummer: 02</w:t>
      </w:r>
    </w:p>
    <w:p w14:paraId="42E4A06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Mobiel nummer: 03</w:t>
      </w:r>
    </w:p>
    <w:p w14:paraId="57E95EA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E-mail ouder/verzorger: 738, 0..1   (W0017, AN, Alfanumeriek 50)</w:t>
      </w:r>
    </w:p>
    <w:p w14:paraId="2EE166C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WID controle ouder/verzorger uitgevoerd: 732, 0..1   (W0004, BL, Ja Nee)</w:t>
      </w:r>
    </w:p>
    <w:p w14:paraId="183134B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32C0287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10DC80B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Ouder/verzorger_WID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G015, 0..*</w:t>
      </w:r>
    </w:p>
    <w:p w14:paraId="7641F9F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WID controle datum ouder/verzorger: 733, 1..1   (W0025, TS, Datum)</w:t>
      </w:r>
    </w:p>
    <w:p w14:paraId="5C204A2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WID aard ouder/verzorger: 734, 1..1   (W0036, KL_AN, WID aard)</w:t>
      </w:r>
    </w:p>
    <w:p w14:paraId="5DC8D17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Nederlands paspoort: 01</w:t>
      </w:r>
    </w:p>
    <w:p w14:paraId="7C19B22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Nederlands rijbewijs: 02</w:t>
      </w:r>
    </w:p>
    <w:p w14:paraId="00D3704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Nederlandse identiteitskaart: 03</w:t>
      </w:r>
    </w:p>
    <w:p w14:paraId="4A87615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Nederlands vreemdelingendocument: 04</w:t>
      </w:r>
    </w:p>
    <w:p w14:paraId="46ADD84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Nederlands paspoort moeder (ouder 1/2): 05</w:t>
      </w:r>
    </w:p>
    <w:p w14:paraId="164F6F1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Nederlands paspoort vader (ouder 1/2): 06</w:t>
      </w:r>
    </w:p>
    <w:p w14:paraId="0065A7E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Uittreksel BRP: 07</w:t>
      </w:r>
    </w:p>
    <w:p w14:paraId="56E683D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Buitenlands paspoort: 08</w:t>
      </w:r>
    </w:p>
    <w:p w14:paraId="645C707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Buitenlands identiteitsbewijs: 09</w:t>
      </w:r>
    </w:p>
    <w:p w14:paraId="4952CD7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WID nummer ouder/verzorger: 735, 0..1   (W0018, AN, Alfanumeriek 20)</w:t>
      </w:r>
    </w:p>
    <w:p w14:paraId="08A1E27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Broer/zus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G018, 0..*</w:t>
      </w:r>
    </w:p>
    <w:p w14:paraId="457ACA7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Relatie tot jeugdige broer/zus: 74, 1..1   (W0108, KL_AN, Relatie tot jeugdige broer/zus)</w:t>
      </w:r>
    </w:p>
    <w:p w14:paraId="12B56CF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Broer of zus: 01</w:t>
      </w:r>
    </w:p>
    <w:p w14:paraId="55228C6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Halfbroer of halfzus: 02</w:t>
      </w:r>
    </w:p>
    <w:p w14:paraId="2972617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Kind van de stiefmoeder of stiefvader: 03</w:t>
      </w:r>
    </w:p>
    <w:p w14:paraId="241184E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4F24124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Woonverband ID broer/zus: 1365, 0..*   (W0642, AN, Alfanumeriek 10)</w:t>
      </w:r>
    </w:p>
    <w:p w14:paraId="35DE9D9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broer/zus: 78, 0..1   (W0082, AN, Alfanumeriek 4000)</w:t>
      </w:r>
    </w:p>
    <w:p w14:paraId="384F80B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Voornaam broer/zus: 73, 1..1   (W0020, AN, Alfanumeriek 200)</w:t>
      </w:r>
    </w:p>
    <w:p w14:paraId="5D0AD44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Voorvoegsel achternaam broer/zus: 671, 0..1   (W0642, AN, Alfanumeriek 10)</w:t>
      </w:r>
    </w:p>
    <w:p w14:paraId="037ED78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Achternaam broer/zus: 672, 1..1   (W0020, AN, Alfanumeriek 200)</w:t>
      </w:r>
    </w:p>
    <w:p w14:paraId="341E215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Geslacht broer/zus: 75, 1..1   (W0023, KL_AN, Geslacht)</w:t>
      </w:r>
    </w:p>
    <w:p w14:paraId="02F0F5C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Onbekend: 0</w:t>
      </w:r>
    </w:p>
    <w:p w14:paraId="71115C2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Mannelijk: 1</w:t>
      </w:r>
    </w:p>
    <w:p w14:paraId="42086ED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Vrouwelijk: 2</w:t>
      </w:r>
    </w:p>
    <w:p w14:paraId="589089C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gespecificeerd: 3</w:t>
      </w:r>
    </w:p>
    <w:p w14:paraId="3C01FA5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Geboortedatum broer/zus: 76, 0..1   (W0025, TS, Datum)</w:t>
      </w:r>
    </w:p>
    <w:p w14:paraId="32EEE40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Zoon/dochter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G078, 0..*</w:t>
      </w:r>
    </w:p>
    <w:p w14:paraId="11ADDDD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Woonverband ID zoon/dochter: 1375, 0..*   (W0642, AN, Alfanumeriek 10)</w:t>
      </w:r>
    </w:p>
    <w:p w14:paraId="56256FE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zoon/dochter: 1374, 0..1   (W0082, AN, Alfanumeriek 4000)</w:t>
      </w:r>
    </w:p>
    <w:p w14:paraId="7541E99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Voornaam zoon/dochter: 1368, 0..1   (W0020, AN, Alfanumeriek 200)</w:t>
      </w:r>
    </w:p>
    <w:p w14:paraId="7CAB6AC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Voorvoegsel achternaam zoon/dochter: 1369, 0..1   (W0642, AN, Alfanumeriek 10)</w:t>
      </w:r>
    </w:p>
    <w:p w14:paraId="572BFFD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Achternaam zoon/dochter: 1370, 0..1   (W0020, AN, Alfanumeriek 200)</w:t>
      </w:r>
    </w:p>
    <w:p w14:paraId="4E02300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Geslacht zoon/dochter: 1371, 0..1   (W0023, KL_AN, Geslacht)</w:t>
      </w:r>
    </w:p>
    <w:p w14:paraId="44F91F0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Onbekend: 0</w:t>
      </w:r>
    </w:p>
    <w:p w14:paraId="24277ED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Mannelijk: 1</w:t>
      </w:r>
    </w:p>
    <w:p w14:paraId="1A3A0C9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Vrouwelijk: 2</w:t>
      </w:r>
    </w:p>
    <w:p w14:paraId="4002F5A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gespecificeerd: 3</w:t>
      </w:r>
    </w:p>
    <w:p w14:paraId="4C978D0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Geboortedatum zoon/dochter: 1372, 0..1   (W0025, TS, Datum)</w:t>
      </w:r>
    </w:p>
    <w:p w14:paraId="6D09C1D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2A5F65A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Zorggegevens: R050, 1..1</w:t>
      </w:r>
    </w:p>
    <w:p w14:paraId="28CC534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Status in zorg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G093, 1..*</w:t>
      </w:r>
    </w:p>
    <w:p w14:paraId="41A36B7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Status in zorg: 1197, 0..1   (W0625, KL_AN, Status in zorg)</w:t>
      </w:r>
    </w:p>
    <w:p w14:paraId="355E6F3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Regulier: 01</w:t>
      </w:r>
    </w:p>
    <w:p w14:paraId="02DCCF7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Geen gebruik JGZ op eigen verzoek: 02</w:t>
      </w:r>
    </w:p>
    <w:p w14:paraId="6C10F80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Alleen vaccinaties: 03</w:t>
      </w:r>
    </w:p>
    <w:p w14:paraId="6208FE6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start zorg: 1330, 1..1   (W0025, TS, Datum)</w:t>
      </w:r>
    </w:p>
    <w:p w14:paraId="0E15044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Zorgbeëindiging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G092, 0..*</w:t>
      </w:r>
    </w:p>
    <w:p w14:paraId="57529EA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Zorgbeëindiging: 487, 0..1   (W0626, KL_AN, Zorgbeëindiging)</w:t>
      </w:r>
    </w:p>
    <w:p w14:paraId="179CDAE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Overdracht naar een andere JGZ-organisatie: 01</w:t>
      </w:r>
    </w:p>
    <w:p w14:paraId="7786F49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Verhuizing naar buitenland: 02</w:t>
      </w:r>
    </w:p>
    <w:p w14:paraId="0F62E7F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Overlijden: 03</w:t>
      </w:r>
    </w:p>
    <w:p w14:paraId="6069490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Leeftijd: 04</w:t>
      </w:r>
    </w:p>
    <w:p w14:paraId="4223F6D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zorgbeëindiging: 488, 1..1   (W0025, TS, Datum)</w:t>
      </w:r>
    </w:p>
    <w:p w14:paraId="78C0CF9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Toestemming aan verpleegkundige om te vaccineren: 469, 0..1   (W0004, BL, Ja Nee)</w:t>
      </w:r>
    </w:p>
    <w:p w14:paraId="17E8FD5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604BEDD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5BF1096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toestemming aan verpleegkundige om te vaccineren: 1383, 0..1   (W0025, TS, Datum)</w:t>
      </w:r>
    </w:p>
    <w:p w14:paraId="4902B79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Arts UZI toestemming aan verpleegkundige om te vaccineren: 1385, 0..1   (W0063, AN_EXT, UZI-nummer)</w:t>
      </w:r>
    </w:p>
    <w:p w14:paraId="084B044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Arts BIG toestemming aan verpleegkundige om te vaccineren: 1504, 0..1   (W0675, AN_EXT, BIG-nummer)</w:t>
      </w:r>
    </w:p>
    <w:p w14:paraId="40EF4C5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Arts AGB toestemming aan verpleegkundige om te vaccineren: 1521, 0..1   (W0676, AN_EXT, AGB-nummer)</w:t>
      </w:r>
    </w:p>
    <w:p w14:paraId="375082D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Arts naam toestemming aan verpleegkundige om te vaccineren: 1505, 0..1   (W0020, AN, Alfanumeriek 200)</w:t>
      </w:r>
    </w:p>
    <w:p w14:paraId="26B7644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Samenvatting 0-4: 492, 0..1   (W0082, AN, Alfanumeriek 4000)</w:t>
      </w:r>
    </w:p>
    <w:p w14:paraId="648E647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45B0E1F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Betrokken JGZ-organisaties: R005, 1..1</w:t>
      </w:r>
    </w:p>
    <w:p w14:paraId="2DD9146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Uitvoerende JGZ-organisatie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G085, 1..*</w:t>
      </w:r>
    </w:p>
    <w:p w14:paraId="7BEF6C5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Uitvoerende JGZ-organisatie URA: 603, 0..1   (W0060, AN_EXT, URA nummer)</w:t>
      </w:r>
    </w:p>
    <w:p w14:paraId="2B1BE15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Uitvoerende JGZ-organisatie AGB: 1529, 0..1   (W0676, AN_EXT, AGB-nummer)</w:t>
      </w:r>
    </w:p>
    <w:p w14:paraId="67A0354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Uitvoerende JGZ-organisatie naam: 1506, 0..1   (W0020, AN, Alfanumeriek 200)</w:t>
      </w:r>
    </w:p>
    <w:p w14:paraId="0829800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Periode geldigheid uitvoerende JGZ-organisatie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G098, 0..1</w:t>
      </w:r>
    </w:p>
    <w:p w14:paraId="3B2130B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Startdatum geldigheid uitvoerende JGZ-organisatie: 1457, 0..1   (W0025, TS, Datum)</w:t>
      </w:r>
    </w:p>
    <w:p w14:paraId="03576BE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Einddatum geldigheid uitvoerende JGZ-organisatie: 1458, 0..1   (W0025, TS, Datum)</w:t>
      </w:r>
    </w:p>
    <w:p w14:paraId="4BD2201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Verantwoordelijke JGZ-organisatie obv de BRP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G091, 0..*</w:t>
      </w:r>
    </w:p>
    <w:p w14:paraId="57267A5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Verantwoordelijke JGZ-organisatie URA: 1441, 0..1   (W0060, AN_EXT, URA nummer)</w:t>
      </w:r>
    </w:p>
    <w:p w14:paraId="7A2FF68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Verantwoordelijke JGZ-organisatie AGB: 1530, 0..1   (W0676, AN_EXT, AGB-nummer)</w:t>
      </w:r>
    </w:p>
    <w:p w14:paraId="1D1094B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Verantwoordelijke JGZ-organisatie naam: 1507, 0..1   (W0020, AN, Alfanumeriek 200)</w:t>
      </w:r>
    </w:p>
    <w:p w14:paraId="2026393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Periode geldigheid verantwoordelijke JGZ-organisatie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G099, 0..1</w:t>
      </w:r>
    </w:p>
    <w:p w14:paraId="756E2C8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Startdatum geldigheid verantwoordelijke JGZ-organisatie: 1459, 0..1   (W0025, TS, Datum)</w:t>
      </w:r>
    </w:p>
    <w:p w14:paraId="1EAE20D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Einddatum geldigheid verantwoordelijke JGZ-organisatie: 1460, 0..1   (W0025, TS, Datum)</w:t>
      </w:r>
    </w:p>
    <w:p w14:paraId="192D9E3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061B3E8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Huisarts: R006, 0..1</w:t>
      </w:r>
    </w:p>
    <w:p w14:paraId="5E39C03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Huisarts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G086, 1..*</w:t>
      </w:r>
    </w:p>
    <w:p w14:paraId="6890DB2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Huisarts UZI: 604, 0..1   (W0063, AN_EXT, UZI-nummer)</w:t>
      </w:r>
    </w:p>
    <w:p w14:paraId="1834055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Huisarts BIG: 1527, 0..1   (W0675, AN_EXT, BIG-nummer)</w:t>
      </w:r>
    </w:p>
    <w:p w14:paraId="1EBEA25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Huisarts AGB: 1509, 0..1   (W0676, AN_EXT, AGB-nummer)</w:t>
      </w:r>
    </w:p>
    <w:p w14:paraId="1266D07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Huisartsenpraktijk URA: 709, 0..1   (W0060, AN_EXT, URA nummer)</w:t>
      </w:r>
    </w:p>
    <w:p w14:paraId="0D58AF3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Huisartspraktijk AGB: 1510, 0..1   (W0676, AN_EXT, AGB-nummer)</w:t>
      </w:r>
    </w:p>
    <w:p w14:paraId="1E47859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Huisarts/huisartsenpraktijk naam: 31, 0..1   (W0020, AN, Alfanumeriek 200)</w:t>
      </w:r>
    </w:p>
    <w:p w14:paraId="38DD925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Periode geldigheid huisarts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G100, 0..1</w:t>
      </w:r>
    </w:p>
    <w:p w14:paraId="2743867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Startdatum geldigheid huisarts: 1461, 0..1   (W0025, TS, Datum)</w:t>
      </w:r>
    </w:p>
    <w:p w14:paraId="648B71C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Einddatum geldigheid huisarts: 1462, 0..1   (W0025, TS, Datum)</w:t>
      </w:r>
    </w:p>
    <w:p w14:paraId="5498CF9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0561783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Andere betrokken organisaties/hulpverleners: R007, 0..1</w:t>
      </w:r>
    </w:p>
    <w:p w14:paraId="074E19C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Andere organisaties/hulpverleners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G082, 1..*</w:t>
      </w:r>
    </w:p>
    <w:p w14:paraId="5A3F661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Andere betrokken hulpverlener UZI: 688, 0..1   (W0063, AN_EXT, UZI-nummer)</w:t>
      </w:r>
    </w:p>
    <w:p w14:paraId="4D3C842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Andere betrokken hulpverlener BIG: 1528, 0..1   (W0675, AN_EXT, BIG-nummer)</w:t>
      </w:r>
    </w:p>
    <w:p w14:paraId="25A6B96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Andere betrokken hulpverlener AGB: 1511, 0..1   (W0676, AN_EXT, AGB-nummer)</w:t>
      </w:r>
    </w:p>
    <w:p w14:paraId="0823EAE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Andere betrokken hulpverlenersorganisatie URA: 723, 0..1   (W0060, AN_EXT, URA nummer)</w:t>
      </w:r>
    </w:p>
    <w:p w14:paraId="64F7802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Andere betrokken hulpverlenersorganisatie AGB: 1512, 0..1   (W0676, AN_EXT, AGB-nummer)</w:t>
      </w:r>
    </w:p>
    <w:p w14:paraId="05FB2E2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Andere betrokken organisatie/hulpverlener naam: 42, 0..1   (W0020, AN, Alfanumeriek 200)</w:t>
      </w:r>
    </w:p>
    <w:p w14:paraId="102688E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Periode geldigheid andere betrokken organisatie/hulpverlener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G101, 0..1</w:t>
      </w:r>
    </w:p>
    <w:p w14:paraId="315ECDA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Startdatum geldigheid andere betrokken organisatie/hulpverlener: 1463, 0..1   (W0025, TS, Datum)</w:t>
      </w:r>
    </w:p>
    <w:p w14:paraId="1D03467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Einddatum geldigheid andere betrokken organisatie/hulpverlener: 1464, 0..1   (W0025, TS, Datum)</w:t>
      </w:r>
    </w:p>
    <w:p w14:paraId="21B25CA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Contactpersonen/hulpverleners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G005, 0..*</w:t>
      </w:r>
    </w:p>
    <w:p w14:paraId="5299595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Naam contactpersoon/hulpverlener: 710, 1..1   (W0020, AN, Alfanumeriek 200)</w:t>
      </w:r>
    </w:p>
    <w:p w14:paraId="600472C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Functie contactpersoon/hulpverlener: 711, 0..1   (W0020, AN, Alfanumeriek 200)</w:t>
      </w:r>
    </w:p>
    <w:p w14:paraId="25B4544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Telefoon contactpersoon/hulpverlener: 712, 0..1   (W0001, AN, Alfanumeriek 15)</w:t>
      </w:r>
    </w:p>
    <w:p w14:paraId="1210DCD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E-mail contactpersoon/hulpverlener: 713, 0..1   (W0017, AN, Alfanumeriek 50)</w:t>
      </w:r>
    </w:p>
    <w:p w14:paraId="2BF3EEE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Periode geldigheid contactpersoon/hulpverlener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G102, 0..1</w:t>
      </w:r>
    </w:p>
    <w:p w14:paraId="4821F25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Startdatum geldigheid contactpersoon/hulpverlener: 1465, 0..1   (W0025, TS, Datum)</w:t>
      </w:r>
    </w:p>
    <w:p w14:paraId="595B7B5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Einddatum geldigheid contactpersoon/hulpverlener: 1466, 0..1   (W0025, TS, Datum)</w:t>
      </w:r>
    </w:p>
    <w:p w14:paraId="259813E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5641119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Ontvangen zorg: R035, 0..1</w:t>
      </w:r>
    </w:p>
    <w:p w14:paraId="194D757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Zorg ontvangen in gezin: 360, 0..1   (W0004, BL, Ja Nee)</w:t>
      </w:r>
    </w:p>
    <w:p w14:paraId="4B9F863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41EC796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27F9DEE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Ontvangen zorg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G041, 0..*</w:t>
      </w:r>
    </w:p>
    <w:p w14:paraId="37E8004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Type zorg: 361, 1..1   (W0305, KL_AN, Type zorg)</w:t>
      </w:r>
    </w:p>
    <w:p w14:paraId="5A5F99E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Medische zorg: huisarts: 01</w:t>
      </w:r>
    </w:p>
    <w:p w14:paraId="209F30C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Medische zorg: specialist: 02</w:t>
      </w:r>
    </w:p>
    <w:p w14:paraId="161EBBD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Geestelijke gezondheidszorg: 03</w:t>
      </w:r>
    </w:p>
    <w:p w14:paraId="34195C3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Gehandicaptenzorg: 04</w:t>
      </w:r>
    </w:p>
    <w:p w14:paraId="4BF3381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Jeugdzorg: 05</w:t>
      </w:r>
    </w:p>
    <w:p w14:paraId="4CBAC3B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Maatschappelijk werk: 06</w:t>
      </w:r>
    </w:p>
    <w:p w14:paraId="33F2E74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Ouderenzorg: 07</w:t>
      </w:r>
    </w:p>
    <w:p w14:paraId="08A021B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Sociaal juridische dienstverlening: 08</w:t>
      </w:r>
    </w:p>
    <w:p w14:paraId="0239E11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Welzijnswerk: 09</w:t>
      </w:r>
    </w:p>
    <w:p w14:paraId="017CFC0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Paramedisch: 10</w:t>
      </w:r>
    </w:p>
    <w:p w14:paraId="32DCAB9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Jeugdgezondheidszorg: 11</w:t>
      </w:r>
    </w:p>
    <w:p w14:paraId="56AFF95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Gespecialiseerde gezinsverzorging: 12</w:t>
      </w:r>
    </w:p>
    <w:p w14:paraId="37FE94B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Integrale vroeghulp: 13</w:t>
      </w:r>
    </w:p>
    <w:p w14:paraId="3C9C1D3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Extra zorg op school: 14</w:t>
      </w:r>
    </w:p>
    <w:p w14:paraId="4C191CD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Externe pedagogische ondersteuning: 15</w:t>
      </w:r>
    </w:p>
    <w:p w14:paraId="7A756DB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Logopedie: 16</w:t>
      </w:r>
    </w:p>
    <w:p w14:paraId="05FE724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0D73BAA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Periode zorg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G103, 0..1</w:t>
      </w:r>
    </w:p>
    <w:p w14:paraId="2BCB975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Startdatum zorg: 1467, 0..1   (W0025, TS, Datum)</w:t>
      </w:r>
    </w:p>
    <w:p w14:paraId="3C79D12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Einddatum zorg: 1468, 0..1   (W0025, TS, Datum)</w:t>
      </w:r>
    </w:p>
    <w:p w14:paraId="285A8CC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Afgesloten: 1201, 1..1   (W0141, BL, Ja Nee Onbekend (= ASKU))</w:t>
      </w:r>
    </w:p>
    <w:p w14:paraId="34D6A70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29D3568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2BAAFA0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Onbekend: 99</w:t>
      </w:r>
    </w:p>
    <w:p w14:paraId="5946532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Zorg voor: 362, 1..1   (W0307, KL_AN, Zorg voor)</w:t>
      </w:r>
    </w:p>
    <w:p w14:paraId="79F0E7F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Cliënt/jeugdige: 01</w:t>
      </w:r>
    </w:p>
    <w:p w14:paraId="2A00D98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Vader: 02</w:t>
      </w:r>
    </w:p>
    <w:p w14:paraId="7DA6239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Moeder: 03</w:t>
      </w:r>
    </w:p>
    <w:p w14:paraId="69AFB13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Broer/zus: 04</w:t>
      </w:r>
    </w:p>
    <w:p w14:paraId="142D892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31F2992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Toelichting zorg: 363, 0..1   (W0082, AN, Alfanumeriek 4000)</w:t>
      </w:r>
    </w:p>
    <w:p w14:paraId="42E9F85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Reden: 365, 0..1   (W0082, AN, Alfanumeriek 4000)</w:t>
      </w:r>
    </w:p>
    <w:p w14:paraId="24E8B13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Doel: 829, 0..1   (W0082, AN, Alfanumeriek 4000)</w:t>
      </w:r>
    </w:p>
    <w:p w14:paraId="0DE2764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43DF39B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Voor- of buitenschoolse voorzieningen/school: R008, 0..1</w:t>
      </w:r>
    </w:p>
    <w:p w14:paraId="65B6BBE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Voor- of buitenschoolse voorzieningen: 714, 1..1   (W0004, BL, Ja Nee)</w:t>
      </w:r>
    </w:p>
    <w:p w14:paraId="2E52BE1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3753754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17C65D5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Voor- of buitenschoolse voorzieningen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G006, 0..*</w:t>
      </w:r>
    </w:p>
    <w:p w14:paraId="2FF694F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Naam voor- of buitenschoolse voorziening: 715, 0..1   (W0017, AN, Alfanumeriek 50)</w:t>
      </w:r>
    </w:p>
    <w:p w14:paraId="21BD857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Soort voor- of buitenschoolse voorziening: 56, 1..1   (W0072, KL_AN, Soort voorschoolse voorzieningen)</w:t>
      </w:r>
    </w:p>
    <w:p w14:paraId="7EB6403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Kinderdagopvang: 01</w:t>
      </w:r>
    </w:p>
    <w:p w14:paraId="30CA158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Buitenschoolse opvang (inclusief naschoolse opvang): 02</w:t>
      </w:r>
    </w:p>
    <w:p w14:paraId="53A7F76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Gastouderopvang: 03</w:t>
      </w:r>
    </w:p>
    <w:p w14:paraId="6DCB798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Ouderparticipatiecrèches: 04</w:t>
      </w:r>
    </w:p>
    <w:p w14:paraId="3201BF4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Peuterspeelzaal: 05</w:t>
      </w:r>
    </w:p>
    <w:p w14:paraId="0812F5A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Informeel geregelde gastouder/oppas: 07</w:t>
      </w:r>
    </w:p>
    <w:p w14:paraId="5A670E1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Kinderopvang Plus: 08</w:t>
      </w:r>
    </w:p>
    <w:p w14:paraId="3E945CF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Kinderdagcentrum: 09</w:t>
      </w:r>
    </w:p>
    <w:p w14:paraId="5CBEB2E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Gespecialiseerde opvang voor jeugdigen met een handicap: 10</w:t>
      </w:r>
    </w:p>
    <w:p w14:paraId="1AE19BC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MKD: 11</w:t>
      </w:r>
    </w:p>
    <w:p w14:paraId="5C22486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2A3FB3B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Deelname VVE: 1417, 0..1   (W0004, BL, Ja Nee)</w:t>
      </w:r>
    </w:p>
    <w:p w14:paraId="68DD49D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0C66B45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5B2060E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Reden geen deelname aan VVE: 1493, 0..1   (W0075, KL_AN, Reden geen psz/vve)</w:t>
      </w:r>
    </w:p>
    <w:p w14:paraId="0431E00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Kinderopvang: 01</w:t>
      </w:r>
    </w:p>
    <w:p w14:paraId="086C0DD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Financieel: 02</w:t>
      </w:r>
    </w:p>
    <w:p w14:paraId="345AB0E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Geen belangstelling: 03</w:t>
      </w:r>
    </w:p>
    <w:p w14:paraId="1641DE5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Afstand: 04</w:t>
      </w:r>
    </w:p>
    <w:p w14:paraId="77FCA26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Wachtlijst: 05</w:t>
      </w:r>
    </w:p>
    <w:p w14:paraId="31F0071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604DC35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Aantal dagdelen voor- of buitenschoolse voorziening: 55, 0..1   (W0073, N, Dagdelen per week)</w:t>
      </w:r>
    </w:p>
    <w:p w14:paraId="224CD33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Periode geldigheid voor- of buitenschoolse voorzieningen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G104, 0..1</w:t>
      </w:r>
    </w:p>
    <w:p w14:paraId="784F348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Startdatum geldigheid voor- of buitenschoolse voorzieningen: 1469, 0..1   (W0025, TS, Datum)</w:t>
      </w:r>
    </w:p>
    <w:p w14:paraId="119DFEB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Einddatum geldigheid voor- of buitenschoolse voorzieningen: 1470, 0..1   (W0025, TS, Datum)</w:t>
      </w:r>
    </w:p>
    <w:p w14:paraId="7540D79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Contactpersoon voor- of buitenschoolse voorziening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G007, 0..*</w:t>
      </w:r>
    </w:p>
    <w:p w14:paraId="539BAF6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Naam contactpersoon voor- of buitenschoolse voorziening: 1186, 1..1   (W0020, AN, Alfanumeriek 200)</w:t>
      </w:r>
    </w:p>
    <w:p w14:paraId="16A492F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Functie contactpersoon voor- of buitenschoolse voorziening: 1187, 0..1   (W0020, AN, Alfanumeriek 200)</w:t>
      </w:r>
    </w:p>
    <w:p w14:paraId="42A7602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Telefoon contactpersoon voor- of buitenschoolse voorziening: 1188, 0..1   (W0001, AN, Alfanumeriek 15)</w:t>
      </w:r>
    </w:p>
    <w:p w14:paraId="2A1FADA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E-mail contactpersoon voor- of buitenschoolse voorziening: 1189, 0..1   (W0017, AN, Alfanumeriek 50)</w:t>
      </w:r>
    </w:p>
    <w:p w14:paraId="1C54B29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Periode geldigheid contactpersoon voor- of buitenschoolse voorziening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G105, 0..1</w:t>
      </w:r>
    </w:p>
    <w:p w14:paraId="7853E7B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Startdatum geldigheid contactpersoon voor- of buitenschoolse voorziening: 1471, 0..1   (W0025, TS, Datum)</w:t>
      </w:r>
    </w:p>
    <w:p w14:paraId="45ECBB9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Einddatum geldigheid contactpersoon voor- of buitenschoolse voorziening: 1472, 0..1   (W0025, TS, Datum)</w:t>
      </w:r>
    </w:p>
    <w:p w14:paraId="25E613A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Reden geen deelname aan peuterspeelzaal: 716, 0..*   (W0075, KL_AN, Reden geen psz/vve)</w:t>
      </w:r>
    </w:p>
    <w:p w14:paraId="068BFE0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Kinderopvang: 01</w:t>
      </w:r>
    </w:p>
    <w:p w14:paraId="439D13A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Financieel: 02</w:t>
      </w:r>
    </w:p>
    <w:p w14:paraId="7C07E7F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Geen belangstelling: 03</w:t>
      </w:r>
    </w:p>
    <w:p w14:paraId="565A3FE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Afstand: 04</w:t>
      </w:r>
    </w:p>
    <w:p w14:paraId="5F5246A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Wachtlijst: 05</w:t>
      </w:r>
    </w:p>
    <w:p w14:paraId="726E38C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09862E8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Leerling/onderwijsnummer: 606, 0..1   (W0018, AN, Alfanumeriek 20)</w:t>
      </w:r>
    </w:p>
    <w:p w14:paraId="7BB29B1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School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G008, 0..*</w:t>
      </w:r>
    </w:p>
    <w:p w14:paraId="0DF5DE1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School/brinnummer: 605, 0..1   (W0077, AN_EXT, School/brinnummer)</w:t>
      </w:r>
    </w:p>
    <w:p w14:paraId="2C54D19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Schoolnaam: 1532, 0..1   (W0017, AN, Alfanumeriek 50)</w:t>
      </w:r>
    </w:p>
    <w:p w14:paraId="4CF8AC0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Soort onderwijs: 58, 1..1   (W0081, KL_AN, Soort onderwijs)</w:t>
      </w:r>
    </w:p>
    <w:p w14:paraId="7AEB4D4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Basisonderwijs: 01</w:t>
      </w:r>
    </w:p>
    <w:p w14:paraId="3001398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Basisvorming algemeen: 02</w:t>
      </w:r>
    </w:p>
    <w:p w14:paraId="3A08862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Basisvorming VMBO/HAVO: 03</w:t>
      </w:r>
    </w:p>
    <w:p w14:paraId="740F29A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Basisvorming HAVO/VWO/Gymnasium: 04</w:t>
      </w:r>
    </w:p>
    <w:p w14:paraId="04BEFC2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VMBO theoretische leerweg: 05</w:t>
      </w:r>
    </w:p>
    <w:p w14:paraId="2DDC85C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VMBO overig: 06</w:t>
      </w:r>
    </w:p>
    <w:p w14:paraId="0005688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IVBO of VBO: 07</w:t>
      </w:r>
    </w:p>
    <w:p w14:paraId="6A86F9B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MAVO: 08</w:t>
      </w:r>
    </w:p>
    <w:p w14:paraId="572623E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Leerlingwezen of KMBO: 09</w:t>
      </w:r>
    </w:p>
    <w:p w14:paraId="6D3BBDB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HAVO: 10</w:t>
      </w:r>
    </w:p>
    <w:p w14:paraId="27E8FD4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VWO: 11</w:t>
      </w:r>
    </w:p>
    <w:p w14:paraId="304A504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MBO: 12</w:t>
      </w:r>
    </w:p>
    <w:p w14:paraId="2DF5D34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HBO: 13</w:t>
      </w:r>
    </w:p>
    <w:p w14:paraId="4AB7732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Universiteit: 14</w:t>
      </w:r>
    </w:p>
    <w:p w14:paraId="7AC9A4F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Speciaal basisonderwijs: 15</w:t>
      </w:r>
    </w:p>
    <w:p w14:paraId="24CB677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Speciaal Voortgezet Onderwijs: 16</w:t>
      </w:r>
    </w:p>
    <w:p w14:paraId="2A4DD75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REC: 17</w:t>
      </w:r>
    </w:p>
    <w:p w14:paraId="074AEF8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Praktijkonderwijs: 18</w:t>
      </w:r>
    </w:p>
    <w:p w14:paraId="60D426D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Geen: 19</w:t>
      </w:r>
    </w:p>
    <w:p w14:paraId="45E22E2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1110EB7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Onbekend: 99</w:t>
      </w:r>
    </w:p>
    <w:p w14:paraId="51267D5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Groep/klas: 717, 0..1   (W0079, N, Groep/klas)</w:t>
      </w:r>
    </w:p>
    <w:p w14:paraId="4CA33A2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Naam groep/klas: 1183, 0..1   (W0020, AN, Alfanumeriek 200)</w:t>
      </w:r>
    </w:p>
    <w:p w14:paraId="2CFB22A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Periode geldigheid school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G106, 0..1</w:t>
      </w:r>
    </w:p>
    <w:p w14:paraId="396CCF1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Startdatum geldigheid school: 1473, 0..1   (W0025, TS, Datum)</w:t>
      </w:r>
    </w:p>
    <w:p w14:paraId="1E50585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Einddatum geldigheid school: 1474, 0..1   (W0025, TS, Datum)</w:t>
      </w:r>
    </w:p>
    <w:p w14:paraId="0B5A4FB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Contactpersoon school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G009, 0..*</w:t>
      </w:r>
    </w:p>
    <w:p w14:paraId="22B1AD6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Naam contactpersoon school: 719, 1..1   (W0020, AN, Alfanumeriek 200)</w:t>
      </w:r>
    </w:p>
    <w:p w14:paraId="1554F9B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Functie contactpersoon school: 720, 0..1   (W0020, AN, Alfanumeriek 200)</w:t>
      </w:r>
    </w:p>
    <w:p w14:paraId="77FBCF8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Telefoon contactpersoon school: 721, 0..1   (W0001, AN, Alfanumeriek 15)</w:t>
      </w:r>
    </w:p>
    <w:p w14:paraId="1255017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E-mail contactpersoon school: 722, 0..1   (W0017, AN, Alfanumeriek 50)</w:t>
      </w:r>
    </w:p>
    <w:p w14:paraId="6225746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Periode geldigheid contactpersoon school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G107, 0..1</w:t>
      </w:r>
    </w:p>
    <w:p w14:paraId="51EFE5F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Startdatum geldigheid contactpersoon school: 1475, 0..1   (W0025, TS, Datum)</w:t>
      </w:r>
    </w:p>
    <w:p w14:paraId="7B561E4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Einddatum geldigheid contactpersoon school: 1476, 0..1   (W0025, TS, Datum)</w:t>
      </w:r>
    </w:p>
    <w:p w14:paraId="31D56D8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63D8A48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Informatie over werkwijze JGZ: R010, 0..1</w:t>
      </w:r>
    </w:p>
    <w:p w14:paraId="092D5F0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Informatie verstrekt over werkwijze JGZ: 476, 0..1   (W0004, BL, Ja Nee)</w:t>
      </w:r>
    </w:p>
    <w:p w14:paraId="2CA39D6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1BD98C8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03F0B4F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Toestemming overdracht dossier binnen JGZ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G011, 0..*</w:t>
      </w:r>
    </w:p>
    <w:p w14:paraId="445A473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Toestemming overdracht dossier binnen JGZ: 1163, 1..1   (W0004, BL, Ja Nee)</w:t>
      </w:r>
    </w:p>
    <w:p w14:paraId="566B9FC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79DDDDC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4F92DE0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Bron toestemming overdracht dossier binnen JGZ: 1164, 1..1   (W0088, KL_AN, Bron cliënt/jeugdige/ouder)</w:t>
      </w:r>
    </w:p>
    <w:p w14:paraId="505BD92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Cliënt/Jeugdige: 01</w:t>
      </w:r>
    </w:p>
    <w:p w14:paraId="6EA6929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Ouder: 02</w:t>
      </w:r>
    </w:p>
    <w:p w14:paraId="0753B55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3161249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toestemming overdracht dossier binnen JGZ: 1349, 1..1   (W0025, TS, Datum)</w:t>
      </w:r>
    </w:p>
    <w:p w14:paraId="76C4DDF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Bezwaar overdracht dossier binnen JGZ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G010, 0..*</w:t>
      </w:r>
    </w:p>
    <w:p w14:paraId="7983256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Bezwaar overdracht dossier binnen JGZ: 1395, 1..1   (W0004, BL, Ja Nee)</w:t>
      </w:r>
    </w:p>
    <w:p w14:paraId="373F3CA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1005E6B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4D701E5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Bron bezwaar overdracht dossier binnen JGZ: 1396, 0..1   (W0088, KL_AN, Bron cliënt/jeugdige/ouder)</w:t>
      </w:r>
    </w:p>
    <w:p w14:paraId="6147F99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Cliënt/Jeugdige: 01</w:t>
      </w:r>
    </w:p>
    <w:p w14:paraId="213F12D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Ouder: 02</w:t>
      </w:r>
    </w:p>
    <w:p w14:paraId="0BC274B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3E03285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bezwaar overdracht dossier binnen JGZ: 1397, 1..1   (W0025, TS, Datum)</w:t>
      </w:r>
    </w:p>
    <w:p w14:paraId="1A2FE92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Toestemming aanmelding LSP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G071, 0..*</w:t>
      </w:r>
    </w:p>
    <w:p w14:paraId="3B112D1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Toestemming aanmelding LSP: 1398, 1..1   (W0004, BL, Ja Nee)</w:t>
      </w:r>
    </w:p>
    <w:p w14:paraId="1CFB27E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6A37191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5EC991F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Bron toestemming aanmelding LSP: 1399, 1..1   (W0088, KL_AN, Bron cliënt/jeugdige/ouder)</w:t>
      </w:r>
    </w:p>
    <w:p w14:paraId="75F0B28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Cliënt/Jeugdige: 01</w:t>
      </w:r>
    </w:p>
    <w:p w14:paraId="2DFEA98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Ouder: 02</w:t>
      </w:r>
    </w:p>
    <w:p w14:paraId="1DBBA0C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4214A7B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toestemming aanmelding LSP: 1400, 1..1   (W0025, TS, Datum)</w:t>
      </w:r>
    </w:p>
    <w:p w14:paraId="2D742AF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Toestemming info aan derden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G012, 0..*</w:t>
      </w:r>
    </w:p>
    <w:p w14:paraId="5CA14B1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Toestemming verstrekking informatie aan derden: 1165, 1..1   (W0004, BL, Ja Nee)</w:t>
      </w:r>
    </w:p>
    <w:p w14:paraId="32CB0A9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326172F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5F84EF4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Bron toestemming verstrekking informatie aan derden: 1166, 1..1   (W0088, KL_AN, Bron cliënt/jeugdige/ouder)</w:t>
      </w:r>
    </w:p>
    <w:p w14:paraId="09DB9C4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Cliënt/Jeugdige: 01</w:t>
      </w:r>
    </w:p>
    <w:p w14:paraId="49073FC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Ouder: 02</w:t>
      </w:r>
    </w:p>
    <w:p w14:paraId="3627D73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317946B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toestemming verstrekking informatie aan derden: 1350, 1..1   (W0025, TS, Datum)</w:t>
      </w:r>
    </w:p>
    <w:p w14:paraId="149A57C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Toelichting verstrekking informatie aan derden: 1407, 1..1   (W0020, AN, Alfanumeriek 200)</w:t>
      </w:r>
    </w:p>
    <w:p w14:paraId="00267F2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Afschrift JGZ-dossier verstrekt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G088, 0..*</w:t>
      </w:r>
    </w:p>
    <w:p w14:paraId="5FE9D44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Afschrift JGZ-dossier verstrekt aan: 1401, 1..1   (W0088, KL_AN, Bron cliënt/jeugdige/ouder)</w:t>
      </w:r>
    </w:p>
    <w:p w14:paraId="2881E6C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Cliënt/Jeugdige: 01</w:t>
      </w:r>
    </w:p>
    <w:p w14:paraId="1A7F955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Ouder: 02</w:t>
      </w:r>
    </w:p>
    <w:p w14:paraId="2B903EA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57BFB08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verstrekking afschrift JGZ-dossier: 1402, 1..1   (W0025, TS, Datum)</w:t>
      </w:r>
    </w:p>
    <w:p w14:paraId="6FE3350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Toelichting verstrekking afschrift JGZ-dossier: 1403, 0..1   (W0020, AN, Alfanumeriek 200)</w:t>
      </w:r>
    </w:p>
    <w:p w14:paraId="7A764A8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Bezwaar wetenschappelijk onderzoek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G089, 0..*</w:t>
      </w:r>
    </w:p>
    <w:p w14:paraId="2715CF9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Bezwaar wetenschappelijk onderzoek: 1404, 1..1   (W0004, BL, Ja Nee)</w:t>
      </w:r>
    </w:p>
    <w:p w14:paraId="0ACAD19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21D85F7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04D3DDA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Bron bezwaar wetenschappelijk onderzoek: 1405, 1..1   (W0088, KL_AN, Bron cliënt/jeugdige/ouder)</w:t>
      </w:r>
    </w:p>
    <w:p w14:paraId="4EEB460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Cliënt/Jeugdige: 01</w:t>
      </w:r>
    </w:p>
    <w:p w14:paraId="32EB60A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Ouder: 02</w:t>
      </w:r>
    </w:p>
    <w:p w14:paraId="0AE6B64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4FEBF86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bezwaar wetenschappelijk onderzoek: 1406, 1..1   (W0025, TS, Datum)</w:t>
      </w:r>
    </w:p>
    <w:p w14:paraId="2AA5076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Toestemming gegevensuitwisseling RVP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G115, 0..*</w:t>
      </w:r>
    </w:p>
    <w:p w14:paraId="181A6DB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Toestemming gegevensuitwisseling RVP: 1533, 1..1   (W0004, BL, Ja Nee)</w:t>
      </w:r>
    </w:p>
    <w:p w14:paraId="48EFB0C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2E5E0EC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6969902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Einddatum toestemming gegevensuitwisseling RVP: 1607, 0..1   (W0025, TS, Datum)</w:t>
      </w:r>
    </w:p>
    <w:p w14:paraId="11CC1A4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Toestemmingswijze gegevensuitwisseling RVP: 1541, 1..1   (W0678, KL_AN, Toestemmingswijze)</w:t>
      </w:r>
    </w:p>
    <w:p w14:paraId="5E192E7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Schriftelijk: 01</w:t>
      </w:r>
    </w:p>
    <w:p w14:paraId="07199F0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Mondeling: 02</w:t>
      </w:r>
    </w:p>
    <w:p w14:paraId="7CF6575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Portaal: 03</w:t>
      </w:r>
    </w:p>
    <w:p w14:paraId="118153E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04</w:t>
      </w:r>
    </w:p>
    <w:p w14:paraId="297BF69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Naam bron toestemming gegevensuitwisseling RVP: 1534, 1..1   (W0020, AN, Alfanumeriek 200)</w:t>
      </w:r>
    </w:p>
    <w:p w14:paraId="13B0EC5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Bron toestemming gegevensuitwisseling RVP: 1535, 1..1   (W0691, KL_AN, Bron cliënt/jeugdige/gezaghebbende)</w:t>
      </w:r>
    </w:p>
    <w:p w14:paraId="05683A8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Cliënt/Jeugdige: 01</w:t>
      </w:r>
    </w:p>
    <w:p w14:paraId="0A9ADE6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Gezaghebbende (Geen toestemming van andere gezaghebbende vereist): 03</w:t>
      </w:r>
    </w:p>
    <w:p w14:paraId="7252210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Gezaghebbende (Toestemming van andere gezaghebbende vereist): 04</w:t>
      </w:r>
    </w:p>
    <w:p w14:paraId="53CAEC8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Wettelijk vertegenwoordiger namens jeugdige: 05</w:t>
      </w:r>
    </w:p>
    <w:p w14:paraId="2AE1CE9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toestemming gegevensuitwisseling RVP: 1536, 1..1   (W0025, TS, Datum)</w:t>
      </w:r>
    </w:p>
    <w:p w14:paraId="33BF49E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Naam JGZ-medewerker toestemming gegevensuitwisseling RVP: 1537, 0..1   (W0020, AN, Alfanumeriek 200)</w:t>
      </w:r>
    </w:p>
    <w:p w14:paraId="4C81FA1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JGZ-organisatie URA toestemming gegevensuitwisseling RVP: 1538, 0..1   (W0060, AN_EXT, URA nummer)</w:t>
      </w:r>
    </w:p>
    <w:p w14:paraId="3164AE9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JGZ-organisatie AGB toestemming gegevensuitwisseling RVP: 1539, 0..1   (W0676, AN_EXT, AGB-nummer)</w:t>
      </w:r>
    </w:p>
    <w:p w14:paraId="7E8A5C9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JGZ-organisatie naam toestemming gegevensuitwisseling RVP: 1540, 1..1   (W0020, AN, Alfanumeriek 200)</w:t>
      </w:r>
    </w:p>
    <w:p w14:paraId="1D103F7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Berekende toestemming gegevensuitwisseling RVP: 1542, 1..1   (W0167, BER, Berekend veld)</w:t>
      </w:r>
    </w:p>
    <w:p w14:paraId="135E995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2F2C3B9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Externe documenten: R009, 0..1</w:t>
      </w:r>
    </w:p>
    <w:p w14:paraId="4EF6420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Papieren JGZ-dossier aanwezig: 1167, 1..1   (W0004, BL, Ja Nee)</w:t>
      </w:r>
    </w:p>
    <w:p w14:paraId="584F04C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6A76BC5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6823B64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Locatie papieren JGZ-dossier: 1168, 0..1   (W0020, AN, Alfanumeriek 200)</w:t>
      </w:r>
    </w:p>
    <w:p w14:paraId="3D14EB3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Toegevoegd bestand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G072, 0..*</w:t>
      </w:r>
    </w:p>
    <w:p w14:paraId="66901E2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Bestand: 1185, 1..1   (W0085, DOC, Document)</w:t>
      </w:r>
    </w:p>
    <w:p w14:paraId="41E2A0F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Soort toegevoegd bestand: 1169, 1..1   (W0084, KL_AN, Onderwerp document)</w:t>
      </w:r>
    </w:p>
    <w:p w14:paraId="2E458D1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Integraal dossier JGZ: 01</w:t>
      </w:r>
    </w:p>
    <w:p w14:paraId="3D42FDD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Scan van oefeningenblad BFMT: 02</w:t>
      </w:r>
    </w:p>
    <w:p w14:paraId="4E10909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6C88FF1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Bestandsnaam: 1497, 1..1   (W0020, AN, Alfanumeriek 200)</w:t>
      </w:r>
    </w:p>
    <w:p w14:paraId="5EAF4C0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Bestand mimetype: 1498, 0..1   (W0020, AN, Alfanumeriek 200)</w:t>
      </w:r>
    </w:p>
    <w:p w14:paraId="0604A29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Afzender bestand: 1171, 0..1   (W0020, AN, Alfanumeriek 200)</w:t>
      </w:r>
    </w:p>
    <w:p w14:paraId="7ADEC3A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bestand: 1172, 1..1   (W0025, TS, Datum)</w:t>
      </w:r>
    </w:p>
    <w:p w14:paraId="4F0522C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13150EC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Erfelijke belasting en ouderkenmerken: R012, 0..1</w:t>
      </w:r>
    </w:p>
    <w:p w14:paraId="29E4CF3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Erfelijke belasting en ouderkenmerken nagevraagd: 79, 1..1   (W0004, BL, Ja Nee)</w:t>
      </w:r>
    </w:p>
    <w:p w14:paraId="49EF6D6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0144767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3A8069C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Erfelijke factor(en) in de familie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G019, 0..*</w:t>
      </w:r>
    </w:p>
    <w:p w14:paraId="6B65B40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Erfelijk bepaalde ziekte in de familie: 80, 1..1   (W0114, KL_AN, Erfelijke ziekten)</w:t>
      </w:r>
    </w:p>
    <w:p w14:paraId="37B86E9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Geen: 15</w:t>
      </w:r>
    </w:p>
    <w:p w14:paraId="3976C4C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Aangeboren afwijking: 12</w:t>
      </w:r>
    </w:p>
    <w:p w14:paraId="1C69170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Allergie: 07</w:t>
      </w:r>
    </w:p>
    <w:p w14:paraId="06A4917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Astma/COPD: 06</w:t>
      </w:r>
    </w:p>
    <w:p w14:paraId="726CCDE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Diabetes: 01</w:t>
      </w:r>
    </w:p>
    <w:p w14:paraId="5325058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Dyslexie: 11</w:t>
      </w:r>
    </w:p>
    <w:p w14:paraId="4E52767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Eczeem: 05</w:t>
      </w:r>
    </w:p>
    <w:p w14:paraId="4C98A72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Epilepsie: 02</w:t>
      </w:r>
    </w:p>
    <w:p w14:paraId="1752364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Heupafwijking: 10</w:t>
      </w:r>
    </w:p>
    <w:p w14:paraId="47F9F05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Oogafwijking: 09</w:t>
      </w:r>
    </w:p>
    <w:p w14:paraId="5A86985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Psychiatrische aandoening: 14</w:t>
      </w:r>
    </w:p>
    <w:p w14:paraId="789028A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Slechthorendheid: 08</w:t>
      </w:r>
    </w:p>
    <w:p w14:paraId="4D74C56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Spierziekte: 04</w:t>
      </w:r>
    </w:p>
    <w:p w14:paraId="13C6749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Verstandelijke beperking: 03</w:t>
      </w:r>
    </w:p>
    <w:p w14:paraId="3F745D3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Sikkelcelanemie: 13</w:t>
      </w:r>
    </w:p>
    <w:p w14:paraId="6E29BB7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5209709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Familielid: 81, 1..1   (W0115, KL_AN, Familielid)</w:t>
      </w:r>
    </w:p>
    <w:p w14:paraId="4F3118B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Vader: 01</w:t>
      </w:r>
    </w:p>
    <w:p w14:paraId="298DDF6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Moeder: 02</w:t>
      </w:r>
    </w:p>
    <w:p w14:paraId="42BF36D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Broer: 03</w:t>
      </w:r>
    </w:p>
    <w:p w14:paraId="3CA8F06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Zus: 04</w:t>
      </w:r>
    </w:p>
    <w:p w14:paraId="381BDF7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Vader van vader: 05</w:t>
      </w:r>
    </w:p>
    <w:p w14:paraId="20587A4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Moeder van vader: 06</w:t>
      </w:r>
    </w:p>
    <w:p w14:paraId="7D56AE8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Vader van moeder: 07</w:t>
      </w:r>
    </w:p>
    <w:p w14:paraId="01737E7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Moeder van moeder: 08</w:t>
      </w:r>
    </w:p>
    <w:p w14:paraId="46C75EE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Broer van vader: 09</w:t>
      </w:r>
    </w:p>
    <w:p w14:paraId="69902B7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Broer van moeder: 10</w:t>
      </w:r>
    </w:p>
    <w:p w14:paraId="5AE15DD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Zus van vader: 11</w:t>
      </w:r>
    </w:p>
    <w:p w14:paraId="12D9A52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Zus van moeder: 12</w:t>
      </w:r>
    </w:p>
    <w:p w14:paraId="42A1647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3e graad: 13</w:t>
      </w:r>
    </w:p>
    <w:p w14:paraId="4497216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6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7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Toelichting erfelijke factor(en) in de familie: 1608, 0..1   (W0020, AN, Alfanumeriek 200)</w:t>
        </w:r>
      </w:ins>
    </w:p>
    <w:p w14:paraId="74E8A0B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Kenmerken ouder/verzorger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G020, 0..*</w:t>
      </w:r>
    </w:p>
    <w:p w14:paraId="1B6B615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Kenmerken ouder/verzorger: 70, 1..1   (W0116, KL_AN, Kenmerken ouder/verzorger)</w:t>
      </w:r>
    </w:p>
    <w:p w14:paraId="0181B84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Geen: 01</w:t>
      </w:r>
    </w:p>
    <w:p w14:paraId="6887FAD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Leeftijd moeder bij bevalling &lt; 20 jaar: 02</w:t>
      </w:r>
    </w:p>
    <w:p w14:paraId="43AF3C5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Alcohol- of drugsgebruik in de zwangerschap: 03</w:t>
      </w:r>
    </w:p>
    <w:p w14:paraId="34AB7F7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Geen gebruik JGZ of alleen vaccinaties: 04</w:t>
      </w:r>
    </w:p>
    <w:p w14:paraId="3245131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Opvoedingsprobleem: 05</w:t>
      </w:r>
    </w:p>
    <w:p w14:paraId="1EF9B7D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Zorgtekort: 06</w:t>
      </w:r>
    </w:p>
    <w:p w14:paraId="6D0F6BB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Ontbreken sociaal netwerk: 07</w:t>
      </w:r>
    </w:p>
    <w:p w14:paraId="03A3D11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Alleenstaande ouder: 08</w:t>
      </w:r>
    </w:p>
    <w:p w14:paraId="3E999DE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Langdurige werkloosheid/arbeidsongeschiktheid: 09</w:t>
      </w:r>
    </w:p>
    <w:p w14:paraId="264B570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Spreekt geen of nauwelijks Nederlands: 10</w:t>
      </w:r>
    </w:p>
    <w:p w14:paraId="33564C2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Levend van minimum inkomen: 11</w:t>
      </w:r>
    </w:p>
    <w:p w14:paraId="10B57A1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Chronisch ziek: 12</w:t>
      </w:r>
    </w:p>
    <w:p w14:paraId="1D19CE7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Verslaafd aan alcohol: 13</w:t>
      </w:r>
    </w:p>
    <w:p w14:paraId="0211E28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Verslaafd aan drugs: 14</w:t>
      </w:r>
    </w:p>
    <w:p w14:paraId="032D0DB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Psychiatrische aandoening: 15</w:t>
      </w:r>
    </w:p>
    <w:p w14:paraId="7274252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Als kind zelf mishandeld: 16</w:t>
      </w:r>
    </w:p>
    <w:p w14:paraId="6CC2742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Laag of niet geletterd: 17</w:t>
      </w:r>
    </w:p>
    <w:p w14:paraId="7AEEBB5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Rookt: 18</w:t>
      </w:r>
    </w:p>
    <w:p w14:paraId="33958A8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Verslaafd aan gokken: 19</w:t>
      </w:r>
    </w:p>
    <w:p w14:paraId="0AEFAD5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Chronisch drager Hepatitis-B: 20</w:t>
      </w:r>
    </w:p>
    <w:p w14:paraId="27D8BB3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40930F1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Vader/moeder: 1200, 1..1   (W0117, KL_AN, Vader/moeder)</w:t>
      </w:r>
    </w:p>
    <w:p w14:paraId="64B5A9B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Vader: 01</w:t>
      </w:r>
    </w:p>
    <w:p w14:paraId="283D71B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Moeder: 02</w:t>
      </w:r>
    </w:p>
    <w:p w14:paraId="5840E40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Lengte biologische moeder: 238, 0..1   (W0252, PQ, Lengte in millimeters)</w:t>
      </w:r>
    </w:p>
    <w:p w14:paraId="4C77E8B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Methode lengtemeting moeder: 239, 0..1   (W0256, KL_AN, Methode lengtemeting ouders)</w:t>
      </w:r>
    </w:p>
    <w:p w14:paraId="2F283D2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Gemeten: 1</w:t>
      </w:r>
    </w:p>
    <w:p w14:paraId="35BDE3B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Anamnestisch: 2</w:t>
      </w:r>
    </w:p>
    <w:p w14:paraId="50D6D82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Lengte biologische vader: 240, 0..1   (W0252, PQ, Lengte in millimeters)</w:t>
      </w:r>
    </w:p>
    <w:p w14:paraId="5D2FFC4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Methode lengtemeting vader: 241, 0..1   (W0256, KL_AN, Methode lengtemeting ouders)</w:t>
      </w:r>
    </w:p>
    <w:p w14:paraId="14ED358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Gemeten: 1</w:t>
      </w:r>
    </w:p>
    <w:p w14:paraId="6B2AABA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Anamnestisch: 2</w:t>
      </w:r>
    </w:p>
    <w:p w14:paraId="5F07B69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lengte ouders: 808, 0..1   (W0082, AN, Alfanumeriek 4000)</w:t>
      </w:r>
    </w:p>
    <w:p w14:paraId="45F50DB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651CAC5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Bedreigingen uit de directe omgeving: R013, 0..1</w:t>
      </w:r>
    </w:p>
    <w:p w14:paraId="180BF3D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Bedreiging sociaal milieu: 481, 0..*   (W0118, KL_AN, Bedreiging sociaal milieu)</w:t>
      </w:r>
    </w:p>
    <w:p w14:paraId="1D96A3C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Geen: 01</w:t>
      </w:r>
    </w:p>
    <w:p w14:paraId="3716AC6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Vermoeden overmatige zorg: 02</w:t>
      </w:r>
    </w:p>
    <w:p w14:paraId="7BE045A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Vermoeden verwaarlozing: 03</w:t>
      </w:r>
    </w:p>
    <w:p w14:paraId="65DD02E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Vermoeden fysieke mishandeling: 04</w:t>
      </w:r>
    </w:p>
    <w:p w14:paraId="6AC4BBF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Vermoeden psychische mishandeling: 05</w:t>
      </w:r>
    </w:p>
    <w:p w14:paraId="186BFC7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Vermoeden seksuele mishandeling: 06</w:t>
      </w:r>
    </w:p>
    <w:p w14:paraId="01C09C1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Onhygiënische woonsituatie: 07</w:t>
      </w:r>
    </w:p>
    <w:p w14:paraId="553045A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Slecht binnenmilieu: 08</w:t>
      </w:r>
    </w:p>
    <w:p w14:paraId="37EC7C0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Bedreiging fysiek milieu: 827, 0..*   (W0119, KL_AN, Bedreiging fysiek milieu)</w:t>
      </w:r>
    </w:p>
    <w:p w14:paraId="065EBBB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Geen: 01</w:t>
      </w:r>
    </w:p>
    <w:p w14:paraId="7B5309A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Veel verkeer in buurt: 02</w:t>
      </w:r>
    </w:p>
    <w:p w14:paraId="3BA741A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Open water in buurt: 03</w:t>
      </w:r>
    </w:p>
    <w:p w14:paraId="1A8DD39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Onveilige buurt (criminaliteit, drugsoverlast): 04</w:t>
      </w:r>
    </w:p>
    <w:p w14:paraId="4DFA5B3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Weinig/geen speelgelegenheid: 05</w:t>
      </w:r>
    </w:p>
    <w:p w14:paraId="1889F1E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Er zijn (blijvende) zorgen dat de opvoed- en/of opgroeisituatie van de jeugdige een bedreiging voor de veiligheid van de jeugdige kunnen vormen: 1569, 0..1   (W0004, BL, Ja Nee)</w:t>
      </w:r>
    </w:p>
    <w:p w14:paraId="7F12B34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0B740AF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7DD4DE9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De (blijvende) zorgen zijn gedeeld met de jeugdige/ouder(s)/verzorger(s): 1570, 0..1   (W0004, BL, Ja Nee)</w:t>
      </w:r>
    </w:p>
    <w:p w14:paraId="6A6D6B8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02C2035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6807D5E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Reden om (blijvende) zorgen niet te delen: 1571, 0..1   (W0687, AN, Alfanumeriek 500)</w:t>
      </w:r>
    </w:p>
    <w:p w14:paraId="0FA61E4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Afwegingsvraag 1: Is er een vermoeden van (dreiging van) huiselijk geweld en/of kindermishandeling?: 1572, 0..1   (W0004, BL, Ja Nee)</w:t>
      </w:r>
    </w:p>
    <w:p w14:paraId="72E4FB2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55834A0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28BBBFF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Afwegingsvraag 2: Is er sprake van acute onveiligheid en/of structurele onveiligheid?: 1573, 0..1   (W0004, BL, Ja Nee)</w:t>
      </w:r>
    </w:p>
    <w:p w14:paraId="45C137C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2084E81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25C79EC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Afwegingsvraag 3: Ben ik, als JGZ-professional, in staat effectieve hulp te bieden of te organiseren?: 1574, 0..1   (W0004, BL, Ja Nee)</w:t>
      </w:r>
    </w:p>
    <w:p w14:paraId="76241B6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623B2A3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12CF288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Afwegingsvraag 4: Aanvaarden de betrokkenen de hulp? Ben ik in staat de hulp te bieden of te organiseren?: 1575, 0..1   (W0004, BL, Ja Nee)</w:t>
      </w:r>
    </w:p>
    <w:p w14:paraId="3052340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5CA3F0B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1855E74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 xml:space="preserve">Afwegingsvraag 5: Leidt de hulp binnen de gewenste termijn tot duurzame veiligheid en/of het welzijn van alle 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>betrokkenen?: 1576, 0..1   (W0004, BL, Ja Nee)</w:t>
      </w:r>
    </w:p>
    <w:p w14:paraId="3296905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552C5BF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21D1881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Risico-inventarisatie VGV: 739, 0..*   (W0656, KL_AN, Risico-inventarisatie VGV)</w:t>
      </w:r>
    </w:p>
    <w:p w14:paraId="7E5FE23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Moeder afkomstig uit risicoland: 01</w:t>
      </w:r>
    </w:p>
    <w:p w14:paraId="3F76CA8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Vader afkomstig uit risicoland: 02</w:t>
      </w:r>
    </w:p>
    <w:p w14:paraId="4B444F7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Moeder besneden: 03</w:t>
      </w:r>
    </w:p>
    <w:p w14:paraId="16A991C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Partner en directe familieleden staan positief tegenover besnijdenis: 04</w:t>
      </w:r>
    </w:p>
    <w:p w14:paraId="024B2BD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Eén of meer zusjes zijn besneden: 05</w:t>
      </w:r>
    </w:p>
    <w:p w14:paraId="18DD535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Gezin gaat regelmatig op (familie)bezoek in het buitenland: 06</w:t>
      </w:r>
    </w:p>
    <w:p w14:paraId="7DD3C71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Gezin met veel familiedruk en/of omgevingsdruk: 07</w:t>
      </w:r>
    </w:p>
    <w:p w14:paraId="408A9A7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Gezin nog niet of slecht geïntegreerd: 08</w:t>
      </w:r>
    </w:p>
    <w:p w14:paraId="2053EB7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4E7C3AB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Risico-inschatting VGV op dit moment: 1414, 0..1   (W0653, KL_AN, Risico-inschatting VGV)</w:t>
      </w:r>
    </w:p>
    <w:p w14:paraId="0EE4A70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Geen risico: 01</w:t>
      </w:r>
    </w:p>
    <w:p w14:paraId="74E9057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Twijfelachtig risico: 02</w:t>
      </w:r>
    </w:p>
    <w:p w14:paraId="2A82C5F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Reëel risico: 03</w:t>
      </w:r>
    </w:p>
    <w:p w14:paraId="75F0C58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Vermoeden uitgevoerde VGV: 04</w:t>
      </w:r>
    </w:p>
    <w:p w14:paraId="30D6CC7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Vastgestelde VGV: 05</w:t>
      </w:r>
    </w:p>
    <w:p w14:paraId="3B6EFE2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Verklaring tegen VGV meegegeven: 1415, 0..1   (W0004, BL, Ja Nee)</w:t>
      </w:r>
    </w:p>
    <w:p w14:paraId="2C19AB0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6FC2617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0F20ED3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VGV: 1416, 0..1   (W0082, AN, Alfanumeriek 4000)</w:t>
      </w:r>
    </w:p>
    <w:p w14:paraId="7D3A180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Contact ivm meldcode met functie: 1600, 0..1   (W0680, KL_AN, Contact ivm meldcode met discipline)</w:t>
      </w:r>
    </w:p>
    <w:p w14:paraId="38B96AD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Aandachtsfunctionaris (intern): 01</w:t>
      </w:r>
    </w:p>
    <w:p w14:paraId="3C45665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Collega: 02</w:t>
      </w:r>
    </w:p>
    <w:p w14:paraId="4D74117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Forensisch expert: 03</w:t>
      </w:r>
    </w:p>
    <w:p w14:paraId="78CDDCD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Veilig Thuis: 04</w:t>
      </w:r>
    </w:p>
    <w:p w14:paraId="0C9EE8B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4751C96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Contact ivm meldcode met naam: 1606, 0..1   (W0020, AN, Alfanumeriek 200)</w:t>
      </w:r>
    </w:p>
    <w:p w14:paraId="27A8855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070FCC9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Zwangerschap: R014, 0..1</w:t>
      </w:r>
    </w:p>
    <w:p w14:paraId="0428BE5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Graviditeit: 740, 0..1   (W0122, N, Graviditeit)</w:t>
      </w:r>
    </w:p>
    <w:p w14:paraId="2A1A97E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Pariteit: 741, 0..1   (W0123, N, Pariteit)</w:t>
      </w:r>
    </w:p>
    <w:p w14:paraId="594318C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Zwangerschapsduur: 82, 0..1   (W0125, PQ, Dagen)</w:t>
      </w:r>
    </w:p>
    <w:p w14:paraId="7E1AF85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Medicijnen soort: 88, 0..*   (W0134, KL_AN, Medicijnen soort)</w:t>
      </w:r>
    </w:p>
    <w:p w14:paraId="6BB5FE3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Antibiotica: 01</w:t>
      </w:r>
    </w:p>
    <w:p w14:paraId="3FE6714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Anti-Epileptica: 02</w:t>
      </w:r>
    </w:p>
    <w:p w14:paraId="0695716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Anti-Hypertensiva: 03</w:t>
      </w:r>
    </w:p>
    <w:p w14:paraId="2E2CAC3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Antimycotica: 04</w:t>
      </w:r>
    </w:p>
    <w:p w14:paraId="02D6FF5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Immunosuppresiva: 05</w:t>
      </w:r>
    </w:p>
    <w:p w14:paraId="0D0D714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Insuline: 06</w:t>
      </w:r>
    </w:p>
    <w:p w14:paraId="57BFD37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Middelen bij astma: 07</w:t>
      </w:r>
    </w:p>
    <w:p w14:paraId="752053C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NSAID's: 08</w:t>
      </w:r>
    </w:p>
    <w:p w14:paraId="743C2A1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Psychofarmaca: 09</w:t>
      </w:r>
    </w:p>
    <w:p w14:paraId="4327211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Systemische corticosteroiden: 10</w:t>
      </w:r>
    </w:p>
    <w:p w14:paraId="4F2DA23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Thyreostatica: 11</w:t>
      </w:r>
    </w:p>
    <w:p w14:paraId="24B4BB3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447E553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Roken tijdens de zwangerschap: 91, 0..1   (W0141, BL, Ja Nee Onbekend (= ASKU))</w:t>
      </w:r>
    </w:p>
    <w:p w14:paraId="3D98EA7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2E67A0E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5893ED2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Onbekend: 99</w:t>
      </w:r>
    </w:p>
    <w:p w14:paraId="3DFD85A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Alcohol gebruik tijdens de zwangerschap: 92, 0..1   (W0141, BL, Ja Nee Onbekend (= ASKU))</w:t>
      </w:r>
    </w:p>
    <w:p w14:paraId="41FC152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7EC464B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4F57A6E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Onbekend: 99</w:t>
      </w:r>
    </w:p>
    <w:p w14:paraId="70A9D1A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Drugsgebruik tijdens de zwangerschap: 93, 0..1   (W0141, BL, Ja Nee Onbekend (= ASKU))</w:t>
      </w:r>
    </w:p>
    <w:p w14:paraId="3DDC5A7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49886C6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11B3F3C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Onbekend: 99</w:t>
      </w:r>
    </w:p>
    <w:p w14:paraId="3F9BE7E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Type drugsgebruik tijdens de zwangerschap: 745, 0..*   (W0147, KL_AN, Type drugs)</w:t>
      </w:r>
    </w:p>
    <w:p w14:paraId="5B1C046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Cannabis/marihuana: 01</w:t>
      </w:r>
    </w:p>
    <w:p w14:paraId="5CE280F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Cocaïne: 02</w:t>
      </w:r>
    </w:p>
    <w:p w14:paraId="787A8CD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Crack/Base coke: 03</w:t>
      </w:r>
    </w:p>
    <w:p w14:paraId="107A4A1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XTC: 04</w:t>
      </w:r>
    </w:p>
    <w:p w14:paraId="3E79CF9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Amfetamine/speed: 05</w:t>
      </w:r>
    </w:p>
    <w:p w14:paraId="621DAF4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Heroïne: 06</w:t>
      </w:r>
    </w:p>
    <w:p w14:paraId="27D9B49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Methadon: 07</w:t>
      </w:r>
    </w:p>
    <w:p w14:paraId="65F3075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GHB: 08</w:t>
      </w:r>
    </w:p>
    <w:p w14:paraId="376D445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Poppers: 09</w:t>
      </w:r>
    </w:p>
    <w:p w14:paraId="75E365C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LSD: 10</w:t>
      </w:r>
    </w:p>
    <w:p w14:paraId="2FC3F7D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Paddo's/ecodrugs: 11</w:t>
      </w:r>
    </w:p>
    <w:p w14:paraId="0C0761F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(vorige) zwangerschap: 619, 0..1   (W0082, AN, Alfanumeriek 4000)</w:t>
      </w:r>
    </w:p>
    <w:p w14:paraId="12456A4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Moeder heeft kinkhoest doorgemaakt na zwangerschapsduur 12w6d: 1579, 0..1   (W0004, BL, Ja Nee)</w:t>
      </w:r>
    </w:p>
    <w:p w14:paraId="0C0A750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0837EAC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6436A35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Moeder heeft kinkhoestvaccinatie gekregen na zwangerschapsduur 12w6d: 1581, 0..1   (W0004, BL, Ja Nee)</w:t>
      </w:r>
    </w:p>
    <w:p w14:paraId="1F2532A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7114CF5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4662151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3BCF015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Bevalling: R015, 0..1</w:t>
      </w:r>
    </w:p>
    <w:p w14:paraId="0F727FF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Duur bevalling: 97, 0..1   (W0150, PQ, Tijd in uren en minuten (uumm))</w:t>
      </w:r>
    </w:p>
    <w:p w14:paraId="36A3935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Duur uitdrijving: 98, 0..1   (W0151, PQ, Tijd in minuten)</w:t>
      </w:r>
    </w:p>
    <w:p w14:paraId="3C57AF4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Stuitligging laatste trimester: 1323, 0..1   (W0004, BL, Ja Nee)</w:t>
      </w:r>
    </w:p>
    <w:p w14:paraId="0AEBB4E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0F8886D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03A8EBE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Ligging bij geboorte: 100, 0..1   (W0153, KL_AN, Ligging bij geboorte)</w:t>
      </w:r>
    </w:p>
    <w:p w14:paraId="026EA69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Achterhoofd voor: 01</w:t>
      </w:r>
    </w:p>
    <w:p w14:paraId="69F9554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Achterhoofd achter: 02</w:t>
      </w:r>
    </w:p>
    <w:p w14:paraId="1D4A6D8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Kruin: 03</w:t>
      </w:r>
    </w:p>
    <w:p w14:paraId="4B57A20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Aangezicht: 04</w:t>
      </w:r>
    </w:p>
    <w:p w14:paraId="7BEF371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Voorhoofd: 05</w:t>
      </w:r>
    </w:p>
    <w:p w14:paraId="23222E3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Hoofdligging anders: 06</w:t>
      </w:r>
    </w:p>
    <w:p w14:paraId="71532C1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Volkomen stuit: 07</w:t>
      </w:r>
    </w:p>
    <w:p w14:paraId="1ED09A0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Onvolkomen stuit: 08</w:t>
      </w:r>
    </w:p>
    <w:p w14:paraId="43B290B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Dwars: 09</w:t>
      </w:r>
    </w:p>
    <w:p w14:paraId="34663B2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50F756D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Onbekend: 99</w:t>
      </w:r>
    </w:p>
    <w:p w14:paraId="3BCBB85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Wijze van geboorte: 1324, 0..1   (W0020, AN, Alfanumeriek 200)</w:t>
      </w:r>
    </w:p>
    <w:p w14:paraId="116AF47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Kleur vruchtwater: 103, 0..1   (W0158, KL_AN, Kleur vruchtwater)</w:t>
      </w:r>
    </w:p>
    <w:p w14:paraId="4F302D9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Kleurloos: 01</w:t>
      </w:r>
    </w:p>
    <w:p w14:paraId="065145C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Meconium: 02</w:t>
      </w:r>
    </w:p>
    <w:p w14:paraId="76EEDA4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Bloederig: 03</w:t>
      </w:r>
    </w:p>
    <w:p w14:paraId="4438C0B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50460E1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Onbekend: 99</w:t>
      </w:r>
    </w:p>
    <w:p w14:paraId="2A983C0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 Navelvaten: 105, 0..1   (W0004, BL, Ja Nee)</w:t>
      </w:r>
    </w:p>
    <w:p w14:paraId="2D4311E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0112004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2AA1F40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bevalling: 106, 0..1   (W0082, AN, Alfanumeriek 4000)</w:t>
      </w:r>
    </w:p>
    <w:p w14:paraId="221B353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kraamperiode/kraamverzorging: 107, 0..1   (W0082, AN, Alfanumeriek 4000)</w:t>
      </w:r>
    </w:p>
    <w:p w14:paraId="08D461D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56B97C4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Pasgeborene en eerste levensweken: R016, 0..1</w:t>
      </w:r>
    </w:p>
    <w:p w14:paraId="24E1C73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Meerling: 108, 0..1   (W0161, AN, Meerling)</w:t>
      </w:r>
    </w:p>
    <w:p w14:paraId="04A3435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Volgnummer bij meerling: 109, 0..1   (W0162, N, Volgnummer bij meerling)</w:t>
      </w:r>
    </w:p>
    <w:p w14:paraId="065A743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Geboortegewicht: 110, 0..1   (W0260, PQ, Gewicht in grammen)</w:t>
      </w:r>
    </w:p>
    <w:p w14:paraId="57280F4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Laagste gewicht: 111, 0..1   (W0260, PQ, Gewicht in grammen)</w:t>
      </w:r>
    </w:p>
    <w:p w14:paraId="36DF1FB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Geboortelengte: 112, 0..1   (W0252, PQ, Lengte in millimeters)</w:t>
      </w:r>
    </w:p>
    <w:p w14:paraId="28CF774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Hoofdomtrek bij geboorte: 113, 0..1   (W0267, PQ, Hoofdomtrek in millimeters)</w:t>
      </w:r>
    </w:p>
    <w:p w14:paraId="3A20D96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Prematuur/serotien: 114, 0..1   (W0167, BER, Berekend veld)</w:t>
      </w:r>
    </w:p>
    <w:p w14:paraId="19413E1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Dysmatuur: 115, 0..1   (W0004, BL, Ja Nee)</w:t>
      </w:r>
    </w:p>
    <w:p w14:paraId="76F844A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2D6FD43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362D891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Apgar score na 1 min: 129, 0..1   (W0169, N, Apgar score)</w:t>
      </w:r>
    </w:p>
    <w:p w14:paraId="0BF01C6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Apgar score na 5 min: 130, 0..1   (W0169, N, Apgar score)</w:t>
      </w:r>
    </w:p>
    <w:p w14:paraId="157E835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Toelichting Apgar score: 626, 0..1   (W0082, AN, Alfanumeriek 4000)</w:t>
      </w:r>
    </w:p>
    <w:p w14:paraId="31819E5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Aangeboren afwijkingen: 131, 0..1   (W0020, AN, Alfanumeriek 200)</w:t>
      </w:r>
    </w:p>
    <w:p w14:paraId="54A41B2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8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9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Scrotale testes bij geboorte: 1609, 0..1   (W0695, KL_AN, Scrotale testes bij geboorte)</w:t>
        </w:r>
      </w:ins>
    </w:p>
    <w:p w14:paraId="36B1FC0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0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1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Ja, beiderzijds: 01</w:t>
        </w:r>
      </w:ins>
    </w:p>
    <w:p w14:paraId="651DC0F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2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3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Alleen links: 02</w:t>
        </w:r>
      </w:ins>
    </w:p>
    <w:p w14:paraId="41801D8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4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5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Alleen rechts: 03</w:t>
        </w:r>
      </w:ins>
    </w:p>
    <w:p w14:paraId="6AF938B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6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7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Geen van beide: 04</w:t>
        </w:r>
      </w:ins>
    </w:p>
    <w:p w14:paraId="7602275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temperatuurverloop: 133, 0..1   (W0082, AN, Alfanumeriek 4000)</w:t>
      </w:r>
    </w:p>
    <w:p w14:paraId="4BACF4E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ademhaling: 134, 0..1   (W0082, AN, Alfanumeriek 4000)</w:t>
      </w:r>
    </w:p>
    <w:p w14:paraId="453CEF5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drinken: 135, 0..1   (W0082, AN, Alfanumeriek 4000)</w:t>
      </w:r>
    </w:p>
    <w:p w14:paraId="4DB745E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Melkvoeding op geboortedag: 747, 0..1   (W0177, KL_AN, Melkvoeding)</w:t>
      </w:r>
    </w:p>
    <w:p w14:paraId="0B02AD6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Borstvoeding: 01</w:t>
      </w:r>
    </w:p>
    <w:p w14:paraId="00C4130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Gemengde voeding: 02</w:t>
      </w:r>
    </w:p>
    <w:p w14:paraId="7D19D01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Kunstvoeding: 03</w:t>
      </w:r>
    </w:p>
    <w:p w14:paraId="62522F6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Borstvoeding + bijvoeding: 04</w:t>
      </w:r>
    </w:p>
    <w:p w14:paraId="05F11DE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Gemengde voeding + bijvoeding: 05</w:t>
      </w:r>
    </w:p>
    <w:p w14:paraId="0E158D4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Kunstvoeding + bijvoeding: 06</w:t>
      </w:r>
    </w:p>
    <w:p w14:paraId="6BD891A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6E58F02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  <w:t>Melkvoeding op 8e dag: 1340, 0..1   (W0177, KL_AN, Melkvoeding)</w:t>
      </w:r>
    </w:p>
    <w:p w14:paraId="65033B9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Borstvoeding: 01</w:t>
      </w:r>
    </w:p>
    <w:p w14:paraId="4811640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Gemengde voeding: 02</w:t>
      </w:r>
    </w:p>
    <w:p w14:paraId="5E370A0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Kunstvoeding: 03</w:t>
      </w:r>
    </w:p>
    <w:p w14:paraId="008986B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Borstvoeding + bijvoeding: 04</w:t>
      </w:r>
    </w:p>
    <w:p w14:paraId="3700F25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Gemengde voeding + bijvoeding: 05</w:t>
      </w:r>
    </w:p>
    <w:p w14:paraId="3A5DDCB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Kunstvoeding + bijvoeding: 06</w:t>
      </w:r>
    </w:p>
    <w:p w14:paraId="3DE9D12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4E0A334A" w14:textId="48F49FBB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Vitamine K toegediend</w:t>
      </w:r>
      <w:del w:id="18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delText>/voorgeschreven: 137</w:delText>
        </w:r>
      </w:del>
      <w:ins w:id="19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 xml:space="preserve"> direct na geboorte: 1610</w:t>
        </w:r>
      </w:ins>
      <w:r>
        <w:rPr>
          <w:rFonts w:ascii="MS Sans Serif" w:hAnsi="MS Sans Serif" w:cs="MS Sans Serif"/>
          <w:kern w:val="0"/>
          <w:sz w:val="16"/>
          <w:szCs w:val="16"/>
          <w:lang w:val="en-GB"/>
        </w:rPr>
        <w:t>, 0..1   (W0141, BL, Ja Nee Onbekend (= ASKU))</w:t>
      </w:r>
    </w:p>
    <w:p w14:paraId="785E817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5C99751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062CE7E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Onbekend: 99</w:t>
      </w:r>
    </w:p>
    <w:p w14:paraId="03C9D49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Gammaglobuline toegediend tegen Hepatitis B: 138, 0..1   (W0141, BL, Ja Nee Onbekend (= ASKU))</w:t>
      </w:r>
    </w:p>
    <w:p w14:paraId="70ECD9B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4968A11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4DF99D6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Onbekend: 99</w:t>
      </w:r>
    </w:p>
    <w:p w14:paraId="7C17E69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Vaccinatie tegen Hepatitis B: 629, 0..1   (W0141, BL, Ja Nee Onbekend (= ASKU))</w:t>
      </w:r>
    </w:p>
    <w:p w14:paraId="3BF5D97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61A577E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23F5136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Onbekend: 99</w:t>
      </w:r>
    </w:p>
    <w:p w14:paraId="0BF5813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Periode geel zien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G108, 0..1</w:t>
      </w:r>
    </w:p>
    <w:p w14:paraId="646B53C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Startdatum geel zien: 1477, 0..1   (W0025, TS, Datum)</w:t>
      </w:r>
    </w:p>
    <w:p w14:paraId="0478EA1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Einddatum geel zien: 1478, 0..1   (W0025, TS, Datum)</w:t>
      </w:r>
    </w:p>
    <w:p w14:paraId="2DB9E33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Oorzaak geel zien: 140, 0..1   (W0183, KL_AN, Oorzaak geel zien)</w:t>
      </w:r>
    </w:p>
    <w:p w14:paraId="4F4F049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Fysiologisch: 01</w:t>
      </w:r>
    </w:p>
    <w:p w14:paraId="257094A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Bloedgroep antagonisme: 02</w:t>
      </w:r>
    </w:p>
    <w:p w14:paraId="6B03F5E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Infectie: 03</w:t>
      </w:r>
    </w:p>
    <w:p w14:paraId="11FC947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Leveraandoening: 04</w:t>
      </w:r>
    </w:p>
    <w:p w14:paraId="21D7E63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72A73E5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Onbekend: 99</w:t>
      </w:r>
    </w:p>
    <w:p w14:paraId="150F8D9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Therapie: 142, 0..*   (W0185, KL_AN, Therapie)</w:t>
      </w:r>
    </w:p>
    <w:p w14:paraId="10B68DD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Lichttherapie: 01</w:t>
      </w:r>
    </w:p>
    <w:p w14:paraId="466BC08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Wisseltransfusie: 02</w:t>
      </w:r>
    </w:p>
    <w:p w14:paraId="2EC6C67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1AB812D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Periode opname kinderafdeling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G109, 0..1</w:t>
      </w:r>
    </w:p>
    <w:p w14:paraId="22B71BD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Startdatum opname kinderafdeling: 1479, 0..1   (W0025, TS, Datum)</w:t>
      </w:r>
    </w:p>
    <w:p w14:paraId="65B301B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Einddatum opname kinderafdeling: 1480, 0..1   (W0025, TS, Datum)</w:t>
      </w:r>
    </w:p>
    <w:p w14:paraId="1F5656D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Couveuse: 144, 0..1   (W0141, BL, Ja Nee Onbekend (= ASKU))</w:t>
      </w:r>
    </w:p>
    <w:p w14:paraId="4E4E9C9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38DA644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2D46220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Onbekend: 99</w:t>
      </w:r>
    </w:p>
    <w:p w14:paraId="76945AC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pasgeborene en eerste levensweken: 145, 0..1   (W0082, AN, Alfanumeriek 4000)</w:t>
      </w:r>
    </w:p>
    <w:p w14:paraId="346A93C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77B30D5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Zorgplan: R048, 0..1</w:t>
      </w:r>
    </w:p>
    <w:p w14:paraId="2B1354E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Zorgplan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G081, 1..*</w:t>
      </w:r>
    </w:p>
    <w:p w14:paraId="1FAC6E9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Probleemomschrijving: 1151, 1..1   (W0082, AN, Alfanumeriek 4000)</w:t>
      </w:r>
    </w:p>
    <w:p w14:paraId="351B86C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Oorzaak: 1152, 1..1   (W0082, AN, Alfanumeriek 4000)</w:t>
      </w:r>
    </w:p>
    <w:p w14:paraId="7C0F282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Zich uitend in: 1153, 1..1   (W0082, AN, Alfanumeriek 4000)</w:t>
      </w:r>
    </w:p>
    <w:p w14:paraId="6C85786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Doelen: 1154, 1..1   (W0082, AN, Alfanumeriek 4000)</w:t>
      </w:r>
    </w:p>
    <w:p w14:paraId="5767EAE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Interventies: 1155, 0..1   (W0082, AN, Alfanumeriek 4000)</w:t>
      </w:r>
    </w:p>
    <w:p w14:paraId="48AB1BF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Periode duur zorg op maat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G110, 0..1</w:t>
      </w:r>
    </w:p>
    <w:p w14:paraId="675BFB1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Startdatum duur zorg op maat: 1481, 0..1   (W0025, TS, Datum)</w:t>
      </w:r>
    </w:p>
    <w:p w14:paraId="4EBB811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Einddatum duur zorg op maat: 1482, 0..1   (W0025, TS, Datum)</w:t>
      </w:r>
    </w:p>
    <w:p w14:paraId="0A53EE8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Evaluatie: 1156, 0..1   (W0082, AN, Alfanumeriek 4000)</w:t>
      </w:r>
    </w:p>
    <w:p w14:paraId="50F27A1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0142EEB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Activiteit: R018, 0..1</w:t>
      </w:r>
    </w:p>
    <w:p w14:paraId="7FCDCAC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Activiteit ID: 1377, 1..1   (W0642, AN, Alfanumeriek 10)</w:t>
      </w:r>
    </w:p>
    <w:p w14:paraId="14EA549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Soort activiteit: 494, 1..1   (W0188, KL_AN, Soort activiteit)</w:t>
      </w:r>
    </w:p>
    <w:p w14:paraId="7CBC381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Neonatale gehoorscreening: 35</w:t>
      </w:r>
    </w:p>
    <w:p w14:paraId="5BC0A14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Contact 4-7 dagen: 01</w:t>
      </w:r>
    </w:p>
    <w:p w14:paraId="07F7C8E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Contact week 2 t/m 6 maanden: 37</w:t>
      </w:r>
    </w:p>
    <w:p w14:paraId="47E2406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Contact 7-12 maanden: 38</w:t>
      </w:r>
    </w:p>
    <w:p w14:paraId="4DCD48A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Contact 1 tot 4 jaar: 39</w:t>
      </w:r>
    </w:p>
    <w:p w14:paraId="5769AA2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Contact 4 tot 12 jaar: 40</w:t>
      </w:r>
    </w:p>
    <w:p w14:paraId="0BB07DF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Contact 12 tot 18 jaar: 41</w:t>
      </w:r>
    </w:p>
    <w:p w14:paraId="0CDC6B1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Contact speciaal onderwijs 0-18 jaar: 20</w:t>
      </w:r>
    </w:p>
    <w:p w14:paraId="7F05BB8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Consultatie ivm meldcode: 42</w:t>
      </w:r>
    </w:p>
    <w:p w14:paraId="19F735C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Contact op indicatie: 22</w:t>
      </w:r>
    </w:p>
    <w:p w14:paraId="3BD60A8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Contact met derden-bilateraal: 43</w:t>
      </w:r>
    </w:p>
    <w:p w14:paraId="1D5F8A1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Contact met derden-multidisciplinair: 44</w:t>
      </w:r>
    </w:p>
    <w:p w14:paraId="7542013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Overdracht dossier: 45</w:t>
      </w:r>
    </w:p>
    <w:p w14:paraId="0035081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Andere activiteit: 98</w:t>
      </w:r>
    </w:p>
    <w:p w14:paraId="0D84899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Vorm activiteit: 1577, 1..1   (W0679, KL_AN, Vorm activiteit)</w:t>
      </w:r>
    </w:p>
    <w:p w14:paraId="30A0206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Beeldbellen: 01</w:t>
      </w:r>
    </w:p>
    <w:p w14:paraId="0A080BD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Brief of e-mail: 02</w:t>
      </w:r>
    </w:p>
    <w:p w14:paraId="71BBA6F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Face-to-face, anders dan huisbezoek of inloopspreekuur: 03</w:t>
      </w:r>
    </w:p>
    <w:p w14:paraId="4700A2A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Groepsbijeenkomst: 04</w:t>
      </w:r>
    </w:p>
    <w:p w14:paraId="7E6D9DF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Groepsvaccinatie: 05</w:t>
      </w:r>
    </w:p>
    <w:p w14:paraId="4E52D64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Huisbezoek: 06</w:t>
      </w:r>
    </w:p>
    <w:p w14:paraId="5AF2C2F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Inloopspreekuur: 07</w:t>
      </w:r>
    </w:p>
    <w:p w14:paraId="2E2F97B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Tekstberichten: 08</w:t>
      </w:r>
    </w:p>
    <w:p w14:paraId="72DD051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Telefonisch: 09</w:t>
      </w:r>
    </w:p>
    <w:p w14:paraId="24198F5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039BB3E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activiteit: 724, 1..1   (W0025, TS, Datum)</w:t>
      </w:r>
    </w:p>
    <w:p w14:paraId="07505A9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Status activiteit: 1605, 1..1   (W0690, KL_AN, Status activiteit)</w:t>
      </w:r>
    </w:p>
    <w:p w14:paraId="30B1026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Gerealiseerd: 01</w:t>
      </w:r>
    </w:p>
    <w:p w14:paraId="11B5898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gerealiseerd zonder bericht: 02</w:t>
      </w:r>
    </w:p>
    <w:p w14:paraId="7C68BEC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gerealiseerd met bericht: 03</w:t>
      </w:r>
    </w:p>
    <w:p w14:paraId="596CAD5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gerealiseerd laat bericht: 04</w:t>
      </w:r>
    </w:p>
    <w:p w14:paraId="3943C26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gerealiseerd, geen interesse: 05</w:t>
      </w:r>
    </w:p>
    <w:p w14:paraId="77856EF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gerealiseerd in overleg: 06</w:t>
      </w:r>
    </w:p>
    <w:p w14:paraId="54FEBE2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Afgezegd door JGZ: 07</w:t>
      </w:r>
    </w:p>
    <w:p w14:paraId="4BD13EC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gerealiseerd, niet nader gespecificeerd: 08</w:t>
      </w:r>
    </w:p>
    <w:p w14:paraId="356207A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Verzoeker activiteit: 1423, 0..1   (W0659, KL_AN, Verzoeker activiteit)</w:t>
      </w:r>
    </w:p>
    <w:p w14:paraId="0CCC3D5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(Voor)school: 01</w:t>
      </w:r>
    </w:p>
    <w:p w14:paraId="125A7B9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Ouder(s)/verzorger(s): 02</w:t>
      </w:r>
    </w:p>
    <w:p w14:paraId="3443234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Cliënt/jeugdige zelf: 03</w:t>
      </w:r>
    </w:p>
    <w:p w14:paraId="0EADE83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Huisarts/specialist: 04</w:t>
      </w:r>
    </w:p>
    <w:p w14:paraId="40B3268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Zorgstructuren: 05</w:t>
      </w:r>
    </w:p>
    <w:p w14:paraId="33D9F5F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JGZ: 07</w:t>
      </w:r>
    </w:p>
    <w:p w14:paraId="4BBEC8C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Veilig Thuis / Raad voor de Kinderbescherming: 08</w:t>
      </w:r>
    </w:p>
    <w:p w14:paraId="712A047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06</w:t>
      </w:r>
    </w:p>
    <w:p w14:paraId="73F91DB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Indicatie activiteit: 1424, 0..*   (W0619, KL_AN, Indicatie)</w:t>
      </w:r>
    </w:p>
    <w:p w14:paraId="36F5FE6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Algemene (lichamelijke) klachten: 33</w:t>
      </w:r>
    </w:p>
    <w:p w14:paraId="162C7D5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Bewegingsapparaat: 34</w:t>
      </w:r>
    </w:p>
    <w:p w14:paraId="43D0817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Cognitieve ontwikkeling: 35</w:t>
      </w:r>
    </w:p>
    <w:p w14:paraId="3103816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Excessief huilen: 36</w:t>
      </w:r>
    </w:p>
    <w:p w14:paraId="6E89329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Genitalia/puberteitsontwikkeling: 37</w:t>
      </w:r>
    </w:p>
    <w:p w14:paraId="2066148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Gewicht: 09</w:t>
      </w:r>
    </w:p>
    <w:p w14:paraId="072E8B3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Hoofd/hals: 04</w:t>
      </w:r>
    </w:p>
    <w:p w14:paraId="1FA050D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Huid/haar/nagels: 38</w:t>
      </w:r>
    </w:p>
    <w:p w14:paraId="644B26D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Leefstijl: 39</w:t>
      </w:r>
    </w:p>
    <w:p w14:paraId="321E104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Lengte: 08</w:t>
      </w:r>
    </w:p>
    <w:p w14:paraId="4663252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Motorische ontwikkeling: 11</w:t>
      </w:r>
    </w:p>
    <w:p w14:paraId="6495D75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Nieuwkomer: 40</w:t>
      </w:r>
    </w:p>
    <w:p w14:paraId="6373BE1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Nonbereik: 41</w:t>
      </w:r>
    </w:p>
    <w:p w14:paraId="6A51224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Ogen en visus: 42</w:t>
      </w:r>
    </w:p>
    <w:p w14:paraId="459C92B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Opvoeding: 43</w:t>
      </w:r>
    </w:p>
    <w:p w14:paraId="22B4AA8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Oren en gehoor: 44</w:t>
      </w:r>
    </w:p>
    <w:p w14:paraId="07FDE9A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Psychosociale ontwikkeling en functioneren: 45</w:t>
      </w:r>
    </w:p>
    <w:p w14:paraId="32F9C73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Romp: 05</w:t>
      </w:r>
    </w:p>
    <w:p w14:paraId="335C8C7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Seksualiteit: 46</w:t>
      </w:r>
    </w:p>
    <w:p w14:paraId="00861C0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Spraak- taalontwikkeling: 12</w:t>
      </w:r>
    </w:p>
    <w:p w14:paraId="33EF28F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Vaccinaties: 01</w:t>
      </w:r>
    </w:p>
    <w:p w14:paraId="79036A7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Veiligheid kind: 47</w:t>
      </w:r>
    </w:p>
    <w:p w14:paraId="131746C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Verzuim: 48</w:t>
      </w:r>
    </w:p>
    <w:p w14:paraId="7F04358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Voeding en eetgedrag: 49</w:t>
      </w:r>
    </w:p>
    <w:p w14:paraId="5F85B2E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Zindelijkheid: 50</w:t>
      </w:r>
    </w:p>
    <w:p w14:paraId="272D8A0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19162D2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Uitvoerende activiteit UZI: 730, 0..1   (W0063, AN_EXT, UZI-nummer)</w:t>
      </w:r>
    </w:p>
    <w:p w14:paraId="02CE100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Uitvoerende activiteit BIG: 1508, 0..1   (W0675, AN_EXT, BIG-nummer)</w:t>
      </w:r>
    </w:p>
    <w:p w14:paraId="36488EA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Uitvoerende activiteit AGB: 1523, 0..1   (W0676, AN_EXT, AGB-nummer)</w:t>
      </w:r>
    </w:p>
    <w:p w14:paraId="1894FDB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Uitvoerende activiteit discipline: 1599, 0..1   (W0686, KL_AN, Uitvoerende activiteit discipline)</w:t>
      </w:r>
    </w:p>
    <w:p w14:paraId="26D6926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Jeugdarts: 01</w:t>
      </w:r>
    </w:p>
    <w:p w14:paraId="10BA437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Jeugdverpleegkundige: 02</w:t>
      </w:r>
    </w:p>
    <w:p w14:paraId="54BC11B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Doktersassistente: 03</w:t>
      </w:r>
    </w:p>
    <w:p w14:paraId="4E00644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CB-assistente: 04</w:t>
      </w:r>
    </w:p>
    <w:p w14:paraId="00131C7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Verpleegkundig specialist: 05</w:t>
      </w:r>
    </w:p>
    <w:p w14:paraId="78377E3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Logopedist: 06</w:t>
      </w:r>
    </w:p>
    <w:p w14:paraId="03F2937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Screener: 07</w:t>
      </w:r>
    </w:p>
    <w:p w14:paraId="0C0F673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Gedragswetenschapper: 08</w:t>
      </w:r>
    </w:p>
    <w:p w14:paraId="45F6700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1A35BE3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  <w:t>Uitvoerende activiteit naam: 1501, 0..1   (W0020, AN, Alfanumeriek 200)</w:t>
      </w:r>
    </w:p>
    <w:p w14:paraId="1ACE80B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Begeleider: 731, 0..*   (W0193, KL_AN, Begeleider)</w:t>
      </w:r>
    </w:p>
    <w:p w14:paraId="7F2C022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(Biologische of adoptief) Moeder: 01</w:t>
      </w:r>
    </w:p>
    <w:p w14:paraId="565B9C0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(Biologische of adoptief) Vader: 02</w:t>
      </w:r>
    </w:p>
    <w:p w14:paraId="137DE78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Stiefmoeder: 03</w:t>
      </w:r>
    </w:p>
    <w:p w14:paraId="6026F85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Stiefvader: 04</w:t>
      </w:r>
    </w:p>
    <w:p w14:paraId="5212B99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Andere kinderen, zoals broer(s) en/of zus(sen) (of halfbroers of halfzussen): 05</w:t>
      </w:r>
    </w:p>
    <w:p w14:paraId="33678DD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Pleegmoeder: 06</w:t>
      </w:r>
    </w:p>
    <w:p w14:paraId="26B9F1E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Pleegvader: 07</w:t>
      </w:r>
    </w:p>
    <w:p w14:paraId="4681577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Andere familieleden (oom, tante, oma, opa): 08</w:t>
      </w:r>
    </w:p>
    <w:p w14:paraId="6B04A34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Oppas: 09</w:t>
      </w:r>
    </w:p>
    <w:p w14:paraId="2BF8C61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Vriend(in): 10</w:t>
      </w:r>
    </w:p>
    <w:p w14:paraId="01D43E6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(Gezins)voogd: 11</w:t>
      </w:r>
    </w:p>
    <w:p w14:paraId="466A5A9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Zorgverlener: 12</w:t>
      </w:r>
    </w:p>
    <w:p w14:paraId="7922520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34B110F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07E3848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Meldingen: R052, 0..1</w:t>
      </w:r>
    </w:p>
    <w:p w14:paraId="3E610C5C" w14:textId="0AD3CBA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del w:id="20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u w:val="single"/>
            <w:lang w:val="en-GB"/>
          </w:rPr>
          <w:delText>Melding</w:delText>
        </w:r>
      </w:del>
      <w:ins w:id="21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u w:val="single"/>
            <w:lang w:val="en-GB"/>
          </w:rPr>
          <w:t>Signaal</w:t>
        </w:r>
      </w:ins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 xml:space="preserve"> Verwijsindex</w:t>
      </w:r>
      <w:del w:id="22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u w:val="single"/>
            <w:lang w:val="en-GB"/>
          </w:rPr>
          <w:delText xml:space="preserve"> risicojongeren</w:delText>
        </w:r>
      </w:del>
      <w:r>
        <w:rPr>
          <w:rFonts w:ascii="MS Sans Serif" w:hAnsi="MS Sans Serif" w:cs="MS Sans Serif"/>
          <w:kern w:val="0"/>
          <w:sz w:val="16"/>
          <w:szCs w:val="16"/>
          <w:lang w:val="en-GB"/>
        </w:rPr>
        <w:t>: G074, 0..*</w:t>
      </w:r>
    </w:p>
    <w:p w14:paraId="2C23F7EB" w14:textId="7A386B5B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Aanmelder UZI Verwijsindex</w:t>
      </w:r>
      <w:del w:id="23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delText xml:space="preserve"> risicojongeren</w:delText>
        </w:r>
      </w:del>
      <w:r>
        <w:rPr>
          <w:rFonts w:ascii="MS Sans Serif" w:hAnsi="MS Sans Serif" w:cs="MS Sans Serif"/>
          <w:kern w:val="0"/>
          <w:sz w:val="16"/>
          <w:szCs w:val="16"/>
          <w:lang w:val="en-GB"/>
        </w:rPr>
        <w:t>: 1194, 0..1   (W0063, AN_EXT, UZI-nummer)</w:t>
      </w:r>
    </w:p>
    <w:p w14:paraId="7AEACBAF" w14:textId="617B69E8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Aanmelder BIG Verwijsindex</w:t>
      </w:r>
      <w:del w:id="24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delText xml:space="preserve"> risicojongeren</w:delText>
        </w:r>
      </w:del>
      <w:r>
        <w:rPr>
          <w:rFonts w:ascii="MS Sans Serif" w:hAnsi="MS Sans Serif" w:cs="MS Sans Serif"/>
          <w:kern w:val="0"/>
          <w:sz w:val="16"/>
          <w:szCs w:val="16"/>
          <w:lang w:val="en-GB"/>
        </w:rPr>
        <w:t>: 1513, 0..1   (W0675, AN_EXT, BIG-nummer)</w:t>
      </w:r>
    </w:p>
    <w:p w14:paraId="1C94E632" w14:textId="569AE00B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Aanmelder AGB Verwijsindex</w:t>
      </w:r>
      <w:del w:id="25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delText xml:space="preserve"> risicojongeren</w:delText>
        </w:r>
      </w:del>
      <w:r>
        <w:rPr>
          <w:rFonts w:ascii="MS Sans Serif" w:hAnsi="MS Sans Serif" w:cs="MS Sans Serif"/>
          <w:kern w:val="0"/>
          <w:sz w:val="16"/>
          <w:szCs w:val="16"/>
          <w:lang w:val="en-GB"/>
        </w:rPr>
        <w:t>: 1522, 0..1   (W0676, AN_EXT, AGB-nummer)</w:t>
      </w:r>
    </w:p>
    <w:p w14:paraId="174FDC1E" w14:textId="0E91DC04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Aanmelder naam Verwijsindex</w:t>
      </w:r>
      <w:del w:id="26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delText xml:space="preserve"> risicojongeren</w:delText>
        </w:r>
      </w:del>
      <w:r>
        <w:rPr>
          <w:rFonts w:ascii="MS Sans Serif" w:hAnsi="MS Sans Serif" w:cs="MS Sans Serif"/>
          <w:kern w:val="0"/>
          <w:sz w:val="16"/>
          <w:szCs w:val="16"/>
          <w:lang w:val="en-GB"/>
        </w:rPr>
        <w:t>: 1519, 1..1   (W0020, AN, Alfanumeriek 200)</w:t>
      </w:r>
    </w:p>
    <w:p w14:paraId="6DBC171B" w14:textId="0CB24D03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aanmelding Verwijsindex</w:t>
      </w:r>
      <w:del w:id="27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delText xml:space="preserve"> risicojongeren</w:delText>
        </w:r>
      </w:del>
      <w:r>
        <w:rPr>
          <w:rFonts w:ascii="MS Sans Serif" w:hAnsi="MS Sans Serif" w:cs="MS Sans Serif"/>
          <w:kern w:val="0"/>
          <w:sz w:val="16"/>
          <w:szCs w:val="16"/>
          <w:lang w:val="en-GB"/>
        </w:rPr>
        <w:t>: 1195, 0..1   (W0025, TS, Datum)</w:t>
      </w:r>
    </w:p>
    <w:p w14:paraId="63CF4717" w14:textId="2F41317A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afmelding Verwijsindex</w:t>
      </w:r>
      <w:del w:id="28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delText xml:space="preserve"> risicojongeren</w:delText>
        </w:r>
      </w:del>
      <w:r>
        <w:rPr>
          <w:rFonts w:ascii="MS Sans Serif" w:hAnsi="MS Sans Serif" w:cs="MS Sans Serif"/>
          <w:kern w:val="0"/>
          <w:sz w:val="16"/>
          <w:szCs w:val="16"/>
          <w:lang w:val="en-GB"/>
        </w:rPr>
        <w:t>: 1196, 0..1   (W0025, TS, Datum)</w:t>
      </w:r>
    </w:p>
    <w:p w14:paraId="21E726E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9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30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Signaal Verwijsindex besproken: 1620, 0..1   (W0004, BL, Ja Nee)</w:t>
        </w:r>
      </w:ins>
    </w:p>
    <w:p w14:paraId="3BCD4FA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31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32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Ja: 1</w:t>
        </w:r>
      </w:ins>
    </w:p>
    <w:p w14:paraId="4E768A2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33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34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Nee: 2</w:t>
        </w:r>
      </w:ins>
    </w:p>
    <w:p w14:paraId="349F8A29" w14:textId="5A303E9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 xml:space="preserve">Bijzonderheden </w:t>
      </w:r>
      <w:del w:id="35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delText>melding</w:delText>
        </w:r>
      </w:del>
      <w:ins w:id="36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>signaal</w:t>
        </w:r>
      </w:ins>
      <w:r>
        <w:rPr>
          <w:rFonts w:ascii="MS Sans Serif" w:hAnsi="MS Sans Serif" w:cs="MS Sans Serif"/>
          <w:kern w:val="0"/>
          <w:sz w:val="16"/>
          <w:szCs w:val="16"/>
          <w:lang w:val="en-GB"/>
        </w:rPr>
        <w:t xml:space="preserve"> Verwijsindex</w:t>
      </w:r>
      <w:del w:id="37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delText xml:space="preserve"> risicojongeren</w:delText>
        </w:r>
      </w:del>
      <w:r>
        <w:rPr>
          <w:rFonts w:ascii="MS Sans Serif" w:hAnsi="MS Sans Serif" w:cs="MS Sans Serif"/>
          <w:kern w:val="0"/>
          <w:sz w:val="16"/>
          <w:szCs w:val="16"/>
          <w:lang w:val="en-GB"/>
        </w:rPr>
        <w:t>: 1408, 0..1   (W0020, AN, Alfanumeriek 200)</w:t>
      </w:r>
    </w:p>
    <w:p w14:paraId="6784080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38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39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Match in Verwijsindex: 1621, 0..1   (W0004, BL, Ja Nee)</w:t>
        </w:r>
      </w:ins>
    </w:p>
    <w:p w14:paraId="4F3408A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40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41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Ja: 1</w:t>
        </w:r>
      </w:ins>
    </w:p>
    <w:p w14:paraId="1A3C8C9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42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43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Nee: 2</w:t>
        </w:r>
      </w:ins>
    </w:p>
    <w:p w14:paraId="1FE95C5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44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45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Datum match Verwijsindex: 1622, 0..1   (W0025, TS, Datum)</w:t>
        </w:r>
      </w:ins>
    </w:p>
    <w:p w14:paraId="56890C6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Melding Veilig Thuis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G075, 0..*</w:t>
      </w:r>
    </w:p>
    <w:p w14:paraId="62AE13E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Aanmelder UZI Veilig Thuis: 1325, 0..1   (W0063, AN_EXT, UZI-nummer)</w:t>
      </w:r>
    </w:p>
    <w:p w14:paraId="4B3F47A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Aanmelder BIG Veilig Thuis: 1514, 0..1   (W0675, AN_EXT, BIG-nummer)</w:t>
      </w:r>
    </w:p>
    <w:p w14:paraId="55ABF83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Aanmelder AGB Veilig Thuis: 1524, 0..1   (W0676, AN_EXT, AGB-nummer)</w:t>
      </w:r>
    </w:p>
    <w:p w14:paraId="415DC16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Aanmelder naam Veilig Thuis: 1520, 1..1   (W0020, AN, Alfanumeriek 200)</w:t>
      </w:r>
    </w:p>
    <w:p w14:paraId="44D05B9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melding Veilig Thuis: 1326, 1..1   (W0025, TS, Datum)</w:t>
      </w:r>
    </w:p>
    <w:p w14:paraId="08566FE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46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47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Melding Veilig Thuis besproken: 1619, 0..1   (W0004, BL, Ja Nee)</w:t>
        </w:r>
      </w:ins>
    </w:p>
    <w:p w14:paraId="77106FD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48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49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Ja: 1</w:t>
        </w:r>
      </w:ins>
    </w:p>
    <w:p w14:paraId="4C9EC93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50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51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Nee: 2</w:t>
        </w:r>
      </w:ins>
    </w:p>
    <w:p w14:paraId="029B366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melding Veilig Thuis: 1380, 0..1   (W0020, AN, Alfanumeriek 200)</w:t>
      </w:r>
    </w:p>
    <w:p w14:paraId="07DE01E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del w:id="52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del w:id="53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u w:val="single"/>
            <w:lang w:val="en-GB"/>
          </w:rPr>
          <w:delText>Consultatie Veilig Thuis</w:delText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delText>: G084, 0..*</w:delText>
        </w:r>
      </w:del>
    </w:p>
    <w:p w14:paraId="6AFB7C4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del w:id="54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del w:id="55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delText>Uitvoerende UZI consultatie Veilig Thuis: 1381, 0..1   (W0063, AN_EXT, UZI-nummer)</w:delText>
        </w:r>
      </w:del>
    </w:p>
    <w:p w14:paraId="4CDB20E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del w:id="56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del w:id="57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delText>Uitvoerende BIG consultatie Veilig Thuis: 1515, 0..1   (W0675, AN_EXT, BIG-nummer)</w:delText>
        </w:r>
      </w:del>
    </w:p>
    <w:p w14:paraId="0D89526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del w:id="58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del w:id="59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delText>Uitvoerende AGB consultatie Veilig Thuis: 1525, 0..1   (W0676, AN_EXT, AGB-nummer)</w:delText>
        </w:r>
      </w:del>
    </w:p>
    <w:p w14:paraId="682AD3C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del w:id="60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del w:id="61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delText>Uitvoerende naam consultatie Veilig Thuis: 1516, 1..1   (W0020, AN, Alfanumeriek 200)</w:delText>
        </w:r>
      </w:del>
    </w:p>
    <w:p w14:paraId="4E0BEA3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del w:id="62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del w:id="63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delText>Datum consultatie Veilig Thuis: 1327, 1..1   (W0025, TS, Datum)</w:delText>
        </w:r>
      </w:del>
    </w:p>
    <w:p w14:paraId="3A240C4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del w:id="64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del w:id="65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delText>Bijzonderheden consultatie Veilig Thuis: 1328, 0..1   (W0020, AN, Alfanumeriek 200)</w:delText>
        </w:r>
      </w:del>
    </w:p>
    <w:p w14:paraId="1782CFF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1070A8E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Terugkerende anamnese: R019, 0..1</w:t>
      </w:r>
    </w:p>
    <w:p w14:paraId="4D0B4CB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Anamnese: 748, 0..1   (W0082, AN, Alfanumeriek 4000)</w:t>
      </w:r>
    </w:p>
    <w:p w14:paraId="458A592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Ervaren gezondheid: 514, 0..1   (W0195, KL_AN, Ervaren gezondheid)</w:t>
      </w:r>
    </w:p>
    <w:p w14:paraId="678A024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Heel goed: 01</w:t>
      </w:r>
    </w:p>
    <w:p w14:paraId="34856B7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Goed: 02</w:t>
      </w:r>
    </w:p>
    <w:p w14:paraId="7D7813E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Gaat wel: 03</w:t>
      </w:r>
    </w:p>
    <w:p w14:paraId="02A1AD0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zo best: 04</w:t>
      </w:r>
    </w:p>
    <w:p w14:paraId="0F77293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Slecht: 05</w:t>
      </w:r>
    </w:p>
    <w:p w14:paraId="69756771" w14:textId="13F8D026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del w:id="66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delText>Bijzonderheden voeding/</w:delText>
        </w:r>
      </w:del>
      <w:ins w:id="67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 xml:space="preserve">Voeding en </w:t>
        </w:r>
      </w:ins>
      <w:r>
        <w:rPr>
          <w:rFonts w:ascii="MS Sans Serif" w:hAnsi="MS Sans Serif" w:cs="MS Sans Serif"/>
          <w:kern w:val="0"/>
          <w:sz w:val="16"/>
          <w:szCs w:val="16"/>
          <w:lang w:val="en-GB"/>
        </w:rPr>
        <w:t>eetgedrag: 323, 0..1   (W0082, AN, Alfanumeriek 4000)</w:t>
      </w:r>
    </w:p>
    <w:p w14:paraId="580E54E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Melkvoeding op dit moment: 496, 0..1   (W0177, KL_AN, Melkvoeding)</w:t>
      </w:r>
    </w:p>
    <w:p w14:paraId="38DD2A7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Borstvoeding: 01</w:t>
      </w:r>
    </w:p>
    <w:p w14:paraId="17B308A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Gemengde voeding: 02</w:t>
      </w:r>
    </w:p>
    <w:p w14:paraId="4A60887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Kunstvoeding: 03</w:t>
      </w:r>
    </w:p>
    <w:p w14:paraId="7460699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Borstvoeding + bijvoeding: 04</w:t>
      </w:r>
    </w:p>
    <w:p w14:paraId="31BEB0D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Gemengde voeding + bijvoeding: 05</w:t>
      </w:r>
    </w:p>
    <w:p w14:paraId="7B925DB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Kunstvoeding + bijvoeding: 06</w:t>
      </w:r>
    </w:p>
    <w:p w14:paraId="39218E1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57540D8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Vitamine K: 1337, 0..1   (W0004, BL, Ja Nee)</w:t>
      </w:r>
    </w:p>
    <w:p w14:paraId="4E9898D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4F2D2A6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12C1972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Vitamine D: 1338, 0..1   (W0004, BL, Ja Nee)</w:t>
      </w:r>
    </w:p>
    <w:p w14:paraId="27CF864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5F605CD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0ED588C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Toelichting vitamine: 1339, 0..1   (W0082, AN, Alfanumeriek 4000)</w:t>
      </w:r>
    </w:p>
    <w:p w14:paraId="30ED25B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slapen/waken: 322, 0..1   (W0082, AN, Alfanumeriek 4000)</w:t>
      </w:r>
    </w:p>
    <w:p w14:paraId="14CDAFA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68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69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Bijzonderheden huilen: 1611, 0..1   (W0082, AN, Alfanumeriek 4000)</w:t>
        </w:r>
      </w:ins>
    </w:p>
    <w:p w14:paraId="31D7A9E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mondgedrag: 179, 0..*   (W0225, KL_AN, Bijzonderheden mondgedrag)</w:t>
      </w:r>
    </w:p>
    <w:p w14:paraId="399CCFE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Duim- en vingerzuigen: 01</w:t>
      </w:r>
    </w:p>
    <w:p w14:paraId="4FE1202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Speengebruik: 02</w:t>
      </w:r>
    </w:p>
    <w:p w14:paraId="0A9BFB8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Habitueel mondademen: 03</w:t>
      </w:r>
    </w:p>
    <w:p w14:paraId="1D0C03D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Afwijkende tongligging: 04</w:t>
      </w:r>
    </w:p>
    <w:p w14:paraId="70FD0F1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Slikproblemen: 05</w:t>
      </w:r>
    </w:p>
    <w:p w14:paraId="373A104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Verstoorde sensomotoriek: 06</w:t>
      </w:r>
    </w:p>
    <w:p w14:paraId="49900D0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364F873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Poetsen gebit: 188, 0..1   (W0228, KL_AN, Poetsen gebit)</w:t>
      </w:r>
    </w:p>
    <w:p w14:paraId="240387D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N.v.t.: 00</w:t>
      </w:r>
    </w:p>
    <w:p w14:paraId="367E75A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Nooit: 01</w:t>
      </w:r>
    </w:p>
    <w:p w14:paraId="2C73825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elke dag: 02</w:t>
      </w:r>
    </w:p>
    <w:p w14:paraId="665D4B0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1x per dag: 03</w:t>
      </w:r>
    </w:p>
    <w:p w14:paraId="2414478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2x per dag of vaker: 04</w:t>
      </w:r>
    </w:p>
    <w:p w14:paraId="3909B74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Tandartsbezoek: 190, 0..1   (W0229, KL_AN, Tandartsbezoek)</w:t>
      </w:r>
    </w:p>
    <w:p w14:paraId="44C9DEF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Niet: 01</w:t>
      </w:r>
    </w:p>
    <w:p w14:paraId="0F7B62F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Wel eens: 02</w:t>
      </w:r>
    </w:p>
    <w:p w14:paraId="0B90E1F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1x per jaar: 03</w:t>
      </w:r>
    </w:p>
    <w:p w14:paraId="5039B61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2x per jaar of vaker: 04</w:t>
      </w:r>
    </w:p>
    <w:p w14:paraId="510A953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Passief roken in huis: 510, 0..1   (W0198, KL_AN, Passief roken in huis)</w:t>
      </w:r>
    </w:p>
    <w:p w14:paraId="1E0C816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Nee, er wordt nooit gerookt: 01</w:t>
      </w:r>
    </w:p>
    <w:p w14:paraId="60CC4AD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Nee, nooit als kind/jeugdige erbij is: 02</w:t>
      </w:r>
    </w:p>
    <w:p w14:paraId="1860FE5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Nee, niet in afgelopen 7 dagen: 03</w:t>
      </w:r>
    </w:p>
    <w:p w14:paraId="5C0930D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04</w:t>
      </w:r>
    </w:p>
    <w:p w14:paraId="67A3393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lichaamsbeweging: 330, 0..1   (W0082, AN, Alfanumeriek 4000)</w:t>
      </w:r>
    </w:p>
    <w:p w14:paraId="7BD5D02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70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71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Leefstijl: 1612, 0..1   (W0082, AN, Alfanumeriek 4000)</w:t>
        </w:r>
      </w:ins>
    </w:p>
    <w:p w14:paraId="549F9A0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vrijetijdsbesteding: 752, 0..1   (W0082, AN, Alfanumeriek 4000)</w:t>
      </w:r>
    </w:p>
    <w:p w14:paraId="09E5A07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Zwemdiploma: 753, 0..1   (W0004, BL, Ja Nee)</w:t>
      </w:r>
    </w:p>
    <w:p w14:paraId="4948DFF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0BC533E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276482E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Zwemles: 1499, 0..1   (W0004, BL, Ja Nee)</w:t>
      </w:r>
    </w:p>
    <w:p w14:paraId="55FE9FE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244A0FE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4851E63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Schoolzwemmen: 1500, 0..1   (W0004, BL, Ja Nee)</w:t>
      </w:r>
    </w:p>
    <w:p w14:paraId="08F9B42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6E80424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497AC9E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Opname ziekenhuis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G087, 0..*</w:t>
      </w:r>
    </w:p>
    <w:p w14:paraId="069F5F6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Reden opname ziekenhuis: 150, 1..1   (W0082, AN, Alfanumeriek 4000)</w:t>
      </w:r>
    </w:p>
    <w:p w14:paraId="2B1CDC9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opname ziekenhuis: 1412, 0..1   (W0025, TS, Datum)</w:t>
      </w:r>
    </w:p>
    <w:p w14:paraId="0D489B8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Duur opname ziekenhuis: 149, 0..1   (W0125, PQ, Dagen)</w:t>
      </w:r>
    </w:p>
    <w:p w14:paraId="3584374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Ontvangen (para)medische zorg: 754, 0..1   (W0082, AN, Alfanumeriek 4000)</w:t>
      </w:r>
    </w:p>
    <w:p w14:paraId="2C4899F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(Kinder-)ziekten: 152, 0..1   (W0020, AN, Alfanumeriek 200)</w:t>
      </w:r>
    </w:p>
    <w:p w14:paraId="7846B0E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Operaties: 153, 0..1   (W0082, AN, Alfanumeriek 4000)</w:t>
      </w:r>
    </w:p>
    <w:p w14:paraId="4AFC8B0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Ongevallen: 154, 0..1   (W0082, AN, Alfanumeriek 4000)</w:t>
      </w:r>
    </w:p>
    <w:p w14:paraId="556E0C3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Medicijn gebruik: 155, 0..1   (W0082, AN, Alfanumeriek 4000)</w:t>
      </w:r>
    </w:p>
    <w:p w14:paraId="79D78C2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Medicijngebruik tijdens zwangerschap: 1588, 0..*   (W0134, KL_AN, Medicijnen soort)</w:t>
      </w:r>
    </w:p>
    <w:p w14:paraId="5D2946E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Antibiotica: 01</w:t>
      </w:r>
    </w:p>
    <w:p w14:paraId="1392F54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Anti-Epileptica: 02</w:t>
      </w:r>
    </w:p>
    <w:p w14:paraId="07D9407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Anti-Hypertensiva: 03</w:t>
      </w:r>
    </w:p>
    <w:p w14:paraId="348B2FF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Antimycotica: 04</w:t>
      </w:r>
    </w:p>
    <w:p w14:paraId="5ABBA73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Immunosuppresiva: 05</w:t>
      </w:r>
    </w:p>
    <w:p w14:paraId="6C0AC15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Insuline: 06</w:t>
      </w:r>
    </w:p>
    <w:p w14:paraId="73A7468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Middelen bij astma: 07</w:t>
      </w:r>
    </w:p>
    <w:p w14:paraId="734A47F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NSAID's: 08</w:t>
      </w:r>
    </w:p>
    <w:p w14:paraId="03B6D5B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Psychofarmaca: 09</w:t>
      </w:r>
    </w:p>
    <w:p w14:paraId="1831E6B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Systemische corticosteroiden: 10</w:t>
      </w:r>
    </w:p>
    <w:p w14:paraId="4D6C990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Thyreostatica: 11</w:t>
      </w:r>
    </w:p>
    <w:p w14:paraId="5A3865C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40A49BB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Ingrijpende gebeurtenissen: 755, 0..1   (W0082, AN, Alfanumeriek 4000)</w:t>
      </w:r>
    </w:p>
    <w:p w14:paraId="05F7A0D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 terme datum: 1578, 0..1   (W0025, TS, Datum)</w:t>
      </w:r>
    </w:p>
    <w:p w14:paraId="07E12EC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Kinkhoest doorgemaakt na zwangerschapsduur 12w6d: 1580, 0..1   (W0004, BL, Ja Nee)</w:t>
      </w:r>
    </w:p>
    <w:p w14:paraId="64CC01E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0172AA1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26F397F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Kinkhoestvaccinatie gekregen na zwangerschapsduur 12w6d: 1582, 0..1   (W0004, BL, Ja Nee)</w:t>
      </w:r>
    </w:p>
    <w:p w14:paraId="6A1971E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6D33F02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7C916EC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Stollingsstoornis: 1585, 0..1   (W0004, BL, Ja Nee)</w:t>
      </w:r>
    </w:p>
    <w:p w14:paraId="7254656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2AC2B31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0A5CC29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Chronisch drager Hepatitis-B: 1586, 0..1   (W0004, BL, Ja Nee)</w:t>
      </w:r>
    </w:p>
    <w:p w14:paraId="23A1B07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0CFA782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7FE0443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59A6AA5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lastRenderedPageBreak/>
        <w:t>Algemene indruk: R020, 0..1</w:t>
      </w:r>
    </w:p>
    <w:p w14:paraId="69E248F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Algemene indruk verkregen: 756, 1..1   (W0004, BL, Ja Nee)</w:t>
      </w:r>
    </w:p>
    <w:p w14:paraId="2914FDE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255D2AD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0240214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Interactie ouder/kind: 757, 0..1   (W0082, AN, Alfanumeriek 4000)</w:t>
      </w:r>
    </w:p>
    <w:p w14:paraId="7148EDE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Interactie kind/JGZ-professional: 758, 0..1   (W0082, AN, Alfanumeriek 4000)</w:t>
      </w:r>
    </w:p>
    <w:p w14:paraId="15DC1D6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Gedrag: 759, 0..1   (W0082, AN, Alfanumeriek 4000)</w:t>
      </w:r>
    </w:p>
    <w:p w14:paraId="3860B85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Stemming: 760, 0..1   (W0082, AN, Alfanumeriek 4000)</w:t>
      </w:r>
    </w:p>
    <w:p w14:paraId="718C6C6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Verzorging/hygiëne: 761, 0..1   (W0082, AN, Alfanumeriek 4000)</w:t>
      </w:r>
    </w:p>
    <w:p w14:paraId="33273E8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Ziek: 762, 0..1   (W0082, AN, Alfanumeriek 4000)</w:t>
      </w:r>
    </w:p>
    <w:p w14:paraId="039680D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Voorkeurshouding: 763, 0..1   (W0082, AN, Alfanumeriek 4000)</w:t>
      </w:r>
    </w:p>
    <w:p w14:paraId="3FD84EC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Lichaamskant voorkeurshouding: 764, 0..1   (W0206, KL_AN, Rechts Links)</w:t>
      </w:r>
    </w:p>
    <w:p w14:paraId="6853105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Rechts: 1</w:t>
      </w:r>
    </w:p>
    <w:p w14:paraId="55A7CB7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Links: 2</w:t>
      </w:r>
    </w:p>
    <w:p w14:paraId="2134EAC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kleur huid: 765, 0..1   (W0207, KL_AN, Bijzonderheden kleur huid)</w:t>
      </w:r>
    </w:p>
    <w:p w14:paraId="06205CC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Bleekheid: 01</w:t>
      </w:r>
    </w:p>
    <w:p w14:paraId="2294929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Centrale cyanose: 02</w:t>
      </w:r>
    </w:p>
    <w:p w14:paraId="38C78EB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Perifere cyanose: 03</w:t>
      </w:r>
    </w:p>
    <w:p w14:paraId="5ABA7AE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Geel: 04</w:t>
      </w:r>
    </w:p>
    <w:p w14:paraId="3F0A2F9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04D0596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Snel vermoeid: 766, 0..1   (W0082, AN, Alfanumeriek 4000)</w:t>
      </w:r>
    </w:p>
    <w:p w14:paraId="4802519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Snel transpireren: 767, 0..1   (W0082, AN, Alfanumeriek 4000)</w:t>
      </w:r>
    </w:p>
    <w:p w14:paraId="1C017FF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768, 0..1   (W0082, AN, Alfanumeriek 4000)</w:t>
      </w:r>
    </w:p>
    <w:p w14:paraId="0096628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244F637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Functioneren: R021, 0..1</w:t>
      </w:r>
    </w:p>
    <w:p w14:paraId="14A76E1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Lichamelijk functioneren nagevraagd: 321, 0..1   (W0004, BL, Ja Nee)</w:t>
      </w:r>
    </w:p>
    <w:p w14:paraId="76379E5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4EC17AD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6F9200B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Zindelijkheid: 324, 0..*   (W0209, KL_AN, Ontlasten/plassen/zindelijkheid)</w:t>
      </w:r>
    </w:p>
    <w:p w14:paraId="4F3337D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Overdag onzindelijk voor urine: 06</w:t>
      </w:r>
    </w:p>
    <w:p w14:paraId="7AF108A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Overdag fecaal incontinent: 07</w:t>
      </w:r>
    </w:p>
    <w:p w14:paraId="0BE572D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’s Nachts onzindelijk voor urine: 08</w:t>
      </w:r>
    </w:p>
    <w:p w14:paraId="7C7468B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’s Nachts fecaal incontinent: 09</w:t>
      </w:r>
    </w:p>
    <w:p w14:paraId="18E22BE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37BB9E6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ontlasten/plassen/zindelijkheid: 325, 0..1   (W0082, AN, Alfanumeriek 4000)</w:t>
      </w:r>
    </w:p>
    <w:p w14:paraId="33B7B81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Seksueel actief: 770, 0..1   (W0004, BL, Ja Nee)</w:t>
      </w:r>
    </w:p>
    <w:p w14:paraId="2A1D534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42114C6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2CACAAF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Anticonceptie: 771, 0..*   (W0211, KL_AN, Anticonceptie)</w:t>
      </w:r>
    </w:p>
    <w:p w14:paraId="77278B4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Orale anticonceptie: 01</w:t>
      </w:r>
    </w:p>
    <w:p w14:paraId="431678C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Condoom: 02</w:t>
      </w:r>
    </w:p>
    <w:p w14:paraId="5023883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Vrouwencondoom: 03</w:t>
      </w:r>
    </w:p>
    <w:p w14:paraId="7E2D625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Implanon: 04</w:t>
      </w:r>
    </w:p>
    <w:p w14:paraId="2E23BFC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IUD: 05</w:t>
      </w:r>
    </w:p>
    <w:p w14:paraId="2C8163C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Mirena IUD: 06</w:t>
      </w:r>
    </w:p>
    <w:p w14:paraId="7ADE8AE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Pessarium: 07</w:t>
      </w:r>
    </w:p>
    <w:p w14:paraId="4682F10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Prikpil: 08</w:t>
      </w:r>
    </w:p>
    <w:p w14:paraId="28651C7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Sterilisatie: 09</w:t>
      </w:r>
    </w:p>
    <w:p w14:paraId="4A01DE4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Sterilisatie partner: 10</w:t>
      </w:r>
    </w:p>
    <w:p w14:paraId="44B9ADA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Onconventionele anticonceptie (coïtus interruptus, temp. curve e.d.): 11</w:t>
      </w:r>
    </w:p>
    <w:p w14:paraId="2247A14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Adaptatie/persoonlijkheid/sociaal gedrag nagevraagd: 772, 0..1   (W0004, BL, Ja Nee)</w:t>
      </w:r>
    </w:p>
    <w:p w14:paraId="31040BA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0340934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5F5E39A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hechting: 773, 0..1   (W0082, AN, Alfanumeriek 4000)</w:t>
      </w:r>
    </w:p>
    <w:p w14:paraId="3CD653A6" w14:textId="3DE5E35A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del w:id="72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delText>Bijzonderheden</w:delText>
        </w:r>
      </w:del>
      <w:ins w:id="73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>Relatie met</w:t>
        </w:r>
      </w:ins>
      <w:r>
        <w:rPr>
          <w:rFonts w:ascii="MS Sans Serif" w:hAnsi="MS Sans Serif" w:cs="MS Sans Serif"/>
          <w:kern w:val="0"/>
          <w:sz w:val="16"/>
          <w:szCs w:val="16"/>
          <w:lang w:val="en-GB"/>
        </w:rPr>
        <w:t xml:space="preserve"> ouder</w:t>
      </w:r>
      <w:del w:id="74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delText>-kind relatie</w:delText>
        </w:r>
      </w:del>
      <w:ins w:id="75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>/verzorger</w:t>
        </w:r>
      </w:ins>
      <w:r>
        <w:rPr>
          <w:rFonts w:ascii="MS Sans Serif" w:hAnsi="MS Sans Serif" w:cs="MS Sans Serif"/>
          <w:kern w:val="0"/>
          <w:sz w:val="16"/>
          <w:szCs w:val="16"/>
          <w:lang w:val="en-GB"/>
        </w:rPr>
        <w:t>: 774, 0..1   (W0082, AN, Alfanumeriek 4000)</w:t>
      </w:r>
    </w:p>
    <w:p w14:paraId="0553D69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gedrag/temperament: 328, 0..1   (W0082, AN, Alfanumeriek 4000)</w:t>
      </w:r>
    </w:p>
    <w:p w14:paraId="7C5BCC5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karakter/persoonlijkheid: 775, 0..1   (W0082, AN, Alfanumeriek 4000)</w:t>
      </w:r>
    </w:p>
    <w:p w14:paraId="68BB515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zelfbeeld: 776, 0..1   (W0082, AN, Alfanumeriek 4000)</w:t>
      </w:r>
    </w:p>
    <w:p w14:paraId="752C5CB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stemming/angsten: 777, 0..1   (W0082, AN, Alfanumeriek 4000)</w:t>
      </w:r>
    </w:p>
    <w:p w14:paraId="41EE61E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ontdekkingsdrang: 778, 0..1   (W0082, AN, Alfanumeriek 4000)</w:t>
      </w:r>
    </w:p>
    <w:p w14:paraId="712DB67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zelfstandigheid: 779, 0..1   (W0082, AN, Alfanumeriek 4000)</w:t>
      </w:r>
    </w:p>
    <w:p w14:paraId="01BD3F1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begrijpen: 780, 0..1   (W0082, AN, Alfanumeriek 4000)</w:t>
      </w:r>
    </w:p>
    <w:p w14:paraId="5429D24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wilsontwikkeling: 781, 0..1   (W0082, AN, Alfanumeriek 4000)</w:t>
      </w:r>
    </w:p>
    <w:p w14:paraId="6375033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omgaan met broer/zus/leeftijdgenoten: 1422, 0..*   (W0657, KL_AN, Bijzonderheden omgaan met broer/zus/leeftijdgenoten)</w:t>
      </w:r>
    </w:p>
    <w:p w14:paraId="1B08B3B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Legt geen/moeilijk contact met leeftijdgenoten: 01</w:t>
      </w:r>
    </w:p>
    <w:p w14:paraId="37E3347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Speelt niet/weinig met leeftijdgenoten: 02</w:t>
      </w:r>
    </w:p>
    <w:p w14:paraId="225FBF6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Kan niet overweg met leeftijdgenoten: 03</w:t>
      </w:r>
    </w:p>
    <w:p w14:paraId="4E3E788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Heeft geen/onvoldoende vrienden: 04</w:t>
      </w:r>
    </w:p>
    <w:p w14:paraId="4DA3CAE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Wordt gepest: 05</w:t>
      </w:r>
    </w:p>
    <w:p w14:paraId="1FAB1E2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Pest: 06</w:t>
      </w:r>
    </w:p>
    <w:p w14:paraId="02AFFCF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Vecht, schopt, slaat of bijt: 07</w:t>
      </w:r>
    </w:p>
    <w:p w14:paraId="348901F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Kan niet alleen zijn: 08</w:t>
      </w:r>
    </w:p>
    <w:p w14:paraId="071D90A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Is (extreem) jaloers op brusje: 09</w:t>
      </w:r>
    </w:p>
    <w:p w14:paraId="1443A71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Maakt veel ruzie met brusje: 10</w:t>
      </w:r>
    </w:p>
    <w:p w14:paraId="026F102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Heeft moeite met (extreem) gedrag van brusje: 11</w:t>
      </w:r>
    </w:p>
    <w:p w14:paraId="79CC65D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316CAF1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contact met volwassenen: 782, 0..1   (W0082, AN, Alfanumeriek 4000)</w:t>
      </w:r>
    </w:p>
    <w:p w14:paraId="31870EF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omgaan met nieuwe situaties: 783, 0..1   (W0082, AN, Alfanumeriek 4000)</w:t>
      </w:r>
    </w:p>
    <w:p w14:paraId="2555868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geweld/delinquent gedrag: 784, 0..1   (W0082, AN, Alfanumeriek 4000)</w:t>
      </w:r>
    </w:p>
    <w:p w14:paraId="5D1795E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verslavingsrisico: 785, 0..*   (W0214, KL_AN, Bijzonderheden verslavingsrisico)</w:t>
      </w:r>
    </w:p>
    <w:p w14:paraId="6CDDBD9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Games: 01</w:t>
      </w:r>
    </w:p>
    <w:p w14:paraId="11BF366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Roken: 02</w:t>
      </w:r>
    </w:p>
    <w:p w14:paraId="6F97D51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Alcohol: 03</w:t>
      </w:r>
    </w:p>
    <w:p w14:paraId="2ED6462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Drugs: 04</w:t>
      </w:r>
    </w:p>
    <w:p w14:paraId="6D4EBAA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Geneesmiddelen: 05</w:t>
      </w:r>
    </w:p>
    <w:p w14:paraId="005BB37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Gokken: 06</w:t>
      </w:r>
    </w:p>
    <w:p w14:paraId="5900E6C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12A20E2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Toelichting verslavingsrisico: 786, 0..1   (W0082, AN, Alfanumeriek 4000)</w:t>
      </w:r>
    </w:p>
    <w:p w14:paraId="6E05B65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Functioneren op school nagevraagd: 787, 0..1   (W0004, BL, Ja Nee)</w:t>
      </w:r>
    </w:p>
    <w:p w14:paraId="6C3064E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179C724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67D7C3D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functioneren in de klas: 790, 0..1   (W0082, AN, Alfanumeriek 4000)</w:t>
      </w:r>
    </w:p>
    <w:p w14:paraId="5B81BB1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indruk school: 791, 0..1   (W0082, AN, Alfanumeriek 4000)</w:t>
      </w:r>
    </w:p>
    <w:p w14:paraId="1AF452D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Schoolverzuim: 1601, 0..1   (W0688, KL_AN, Onderzocht</w:t>
      </w:r>
      <w:ins w:id="76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>, bijzonderheden / geen bijzonderheden</w:t>
        </w:r>
      </w:ins>
      <w:r>
        <w:rPr>
          <w:rFonts w:ascii="MS Sans Serif" w:hAnsi="MS Sans Serif" w:cs="MS Sans Serif"/>
          <w:kern w:val="0"/>
          <w:sz w:val="16"/>
          <w:szCs w:val="16"/>
          <w:lang w:val="en-GB"/>
        </w:rPr>
        <w:t>)</w:t>
      </w:r>
    </w:p>
    <w:p w14:paraId="2A1A5C3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Onderzocht, geen bijzonderheden: 01</w:t>
      </w:r>
    </w:p>
    <w:p w14:paraId="504FA11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Onderzocht, bijzonderheden: 02</w:t>
      </w:r>
    </w:p>
    <w:p w14:paraId="19E3A84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Toelichting schoolverzuim: 1602, 0..1   (W0687, AN, Alfanumeriek 500)</w:t>
      </w:r>
    </w:p>
    <w:p w14:paraId="4DBC6D9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Advies met betrekking tot deelname aan lesprogramma: 1603, 0..1   (W0689, KL_AN, Advies lesprogramma)</w:t>
      </w:r>
    </w:p>
    <w:p w14:paraId="50C5D92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Kan volledig deelnemen: 01</w:t>
      </w:r>
    </w:p>
    <w:p w14:paraId="5127B09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Kan deels deelnemen: 02</w:t>
      </w:r>
    </w:p>
    <w:p w14:paraId="7AAD5B8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Kan niet deelnemen: 03</w:t>
      </w:r>
    </w:p>
    <w:p w14:paraId="679D345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Conclusie nog niet mogelijk: 04</w:t>
      </w:r>
    </w:p>
    <w:p w14:paraId="14EECA6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Toelichting advies met betrekking tot deelname lesprogramma: 1604, 0..1   (W0687, AN, Alfanumeriek 500)</w:t>
      </w:r>
    </w:p>
    <w:p w14:paraId="27D7732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0F68D58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Huid/haar/nagels: R022, 0..1</w:t>
      </w:r>
    </w:p>
    <w:p w14:paraId="43D3ED9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Huid/haar/nagels onderzocht: 161, 1..1   (W0004, BL, Ja Nee)</w:t>
      </w:r>
    </w:p>
    <w:p w14:paraId="344E7C0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41F88E3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7774382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huid/haar/nagels: 163, 0..*   (W0217, KL_AN, Bijzonderheden huid/haar/nagels)</w:t>
      </w:r>
    </w:p>
    <w:p w14:paraId="409C2E0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Hematoom: 01</w:t>
      </w:r>
    </w:p>
    <w:p w14:paraId="429DA86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Wond, litteken: 02</w:t>
      </w:r>
    </w:p>
    <w:p w14:paraId="3552D25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Eczeem: 03</w:t>
      </w:r>
    </w:p>
    <w:p w14:paraId="455CE3D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Naevus: 04</w:t>
      </w:r>
    </w:p>
    <w:p w14:paraId="179CC54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Café au lait: 05</w:t>
      </w:r>
    </w:p>
    <w:p w14:paraId="744A2F4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Vitiligo: 06</w:t>
      </w:r>
    </w:p>
    <w:p w14:paraId="5D03BC5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Hemangioom: 07</w:t>
      </w:r>
    </w:p>
    <w:p w14:paraId="735DF6E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Mollusca contagiosa: 08</w:t>
      </w:r>
    </w:p>
    <w:p w14:paraId="76D5E1D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Wrat: 09</w:t>
      </w:r>
    </w:p>
    <w:p w14:paraId="0645105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Schimmel: 10</w:t>
      </w:r>
    </w:p>
    <w:p w14:paraId="229034A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Luieruitslag: 11</w:t>
      </w:r>
    </w:p>
    <w:p w14:paraId="114148E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Hoofdluis: 12</w:t>
      </w:r>
    </w:p>
    <w:p w14:paraId="1096BC6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Acne: 13</w:t>
      </w:r>
    </w:p>
    <w:p w14:paraId="01C5B5C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Ringworm: 14</w:t>
      </w:r>
    </w:p>
    <w:p w14:paraId="18DA386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Berg: 15</w:t>
      </w:r>
    </w:p>
    <w:p w14:paraId="06B397D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Smetplekken: 16</w:t>
      </w:r>
    </w:p>
    <w:p w14:paraId="32D5400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Impetigo: 17</w:t>
      </w:r>
    </w:p>
    <w:p w14:paraId="3A06A22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Striae: 18</w:t>
      </w:r>
    </w:p>
    <w:p w14:paraId="2B87F9A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Mongolenvlek: 19</w:t>
      </w:r>
    </w:p>
    <w:p w14:paraId="1A805D3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Ooievaarsbeet: 20</w:t>
      </w:r>
    </w:p>
    <w:p w14:paraId="49841A7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Hirsutisme: 21</w:t>
      </w:r>
    </w:p>
    <w:p w14:paraId="6BF8E04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Milien: 22</w:t>
      </w:r>
    </w:p>
    <w:p w14:paraId="45C1372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Midline laesie: 23</w:t>
      </w:r>
    </w:p>
    <w:p w14:paraId="206E66F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Vaatmalformatie: 24</w:t>
      </w:r>
    </w:p>
    <w:p w14:paraId="4671766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09D8821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Toelichting bijzonderheden huid/haar/nagels: 164, 0..1   (W0082, AN, Alfanumeriek 4000)</w:t>
      </w:r>
    </w:p>
    <w:p w14:paraId="5202C3E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4F226D2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Hoofd/hals: R023, 0..1</w:t>
      </w:r>
    </w:p>
    <w:p w14:paraId="76C345A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Hoofd/hals onderzocht: 167, 1..1   (W0004, BL, Ja Nee)</w:t>
      </w:r>
    </w:p>
    <w:p w14:paraId="3C538CC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6C4D87C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755F18C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Hoofd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G023, 0..*</w:t>
      </w:r>
    </w:p>
    <w:p w14:paraId="5C45DC8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hoofd: 170, 1..1   (W0220, KL_AN, Bijzonderheden hoofd)</w:t>
      </w:r>
    </w:p>
    <w:p w14:paraId="7F29682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Dwangstand vh hoofd: 01</w:t>
      </w:r>
    </w:p>
    <w:p w14:paraId="728E775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Afwijkende vorm van de schedel: 02</w:t>
      </w:r>
    </w:p>
    <w:p w14:paraId="5E851B2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Fontanel ingezonken: 03</w:t>
      </w:r>
    </w:p>
    <w:p w14:paraId="336F52D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Fontanel bomberend: 04</w:t>
      </w:r>
    </w:p>
    <w:p w14:paraId="50CA4B1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Schedelnaden te vroeg gesloten: 05</w:t>
      </w:r>
    </w:p>
    <w:p w14:paraId="7BAE84C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712953B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Lichaamskant bijzonderheden hoofd: 793, 0..1   (W0206, KL_AN, Rechts Links)</w:t>
      </w:r>
    </w:p>
    <w:p w14:paraId="597E340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Rechts: 1</w:t>
      </w:r>
    </w:p>
    <w:p w14:paraId="599EDD9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Links: 2</w:t>
      </w:r>
    </w:p>
    <w:p w14:paraId="3EA6C22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uiterlijk oor rechts: 794, 0..*   (W0221, KL_AN, Bijzonderheden uiterlijk oor)</w:t>
      </w:r>
    </w:p>
    <w:p w14:paraId="1E73B1D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Afwijkende vorm kraakbenig deel van het oor: 01</w:t>
      </w:r>
    </w:p>
    <w:p w14:paraId="5779F36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Afwijkende stand: 02</w:t>
      </w:r>
    </w:p>
    <w:p w14:paraId="7C7C552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Lage-implantatie: 03</w:t>
      </w:r>
    </w:p>
    <w:p w14:paraId="48DC31C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Resten van kieuwboogspleten: 04</w:t>
      </w:r>
    </w:p>
    <w:p w14:paraId="426E935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Bij-oortje: 05</w:t>
      </w:r>
    </w:p>
    <w:p w14:paraId="2717F1C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5CA2884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uiterlijk oor links: 795, 0..*   (W0221, KL_AN, Bijzonderheden uiterlijk oor)</w:t>
      </w:r>
    </w:p>
    <w:p w14:paraId="6253D03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Afwijkende vorm kraakbenig deel van het oor: 01</w:t>
      </w:r>
    </w:p>
    <w:p w14:paraId="4468549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Afwijkende stand: 02</w:t>
      </w:r>
    </w:p>
    <w:p w14:paraId="71828AB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Lage-implantatie: 03</w:t>
      </w:r>
    </w:p>
    <w:p w14:paraId="381132A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Resten van kieuwboogspleten: 04</w:t>
      </w:r>
    </w:p>
    <w:p w14:paraId="06D0065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Bij-oortje: 05</w:t>
      </w:r>
    </w:p>
    <w:p w14:paraId="7590AFE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4AB9A29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trommelvlies rechts: 174, 0..*   (W0223, KL_AN, Bijzonderheden trommelvlies)</w:t>
      </w:r>
    </w:p>
    <w:p w14:paraId="4E9E403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Bomberend: 01</w:t>
      </w:r>
    </w:p>
    <w:p w14:paraId="28121F8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Roodheid: 02</w:t>
      </w:r>
    </w:p>
    <w:p w14:paraId="5A51261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Intrekking: 03</w:t>
      </w:r>
    </w:p>
    <w:p w14:paraId="762EE6D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Perforatie: 04</w:t>
      </w:r>
    </w:p>
    <w:p w14:paraId="005BBA6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Loopoor: 05</w:t>
      </w:r>
    </w:p>
    <w:p w14:paraId="5A0BB11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Beluchtingbuisjes: 06</w:t>
      </w:r>
    </w:p>
    <w:p w14:paraId="0D96138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5179000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trommelvlies links: 175, 0..*   (W0223, KL_AN, Bijzonderheden trommelvlies)</w:t>
      </w:r>
    </w:p>
    <w:p w14:paraId="2A031DC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Bomberend: 01</w:t>
      </w:r>
    </w:p>
    <w:p w14:paraId="54994FB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Roodheid: 02</w:t>
      </w:r>
    </w:p>
    <w:p w14:paraId="1893770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Intrekking: 03</w:t>
      </w:r>
    </w:p>
    <w:p w14:paraId="6C49D15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Perforatie: 04</w:t>
      </w:r>
    </w:p>
    <w:p w14:paraId="66F1886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Loopoor: 05</w:t>
      </w:r>
    </w:p>
    <w:p w14:paraId="5B0A599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Beluchtingbuisjes: 06</w:t>
      </w:r>
    </w:p>
    <w:p w14:paraId="371BD9F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42857F9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neus: 176, 0..1   (W0082, AN, Alfanumeriek 4000)</w:t>
      </w:r>
    </w:p>
    <w:p w14:paraId="167DB4A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mond/tong: 796, 0..*   (W0226, KL_AN, Bijzonderheden mond/tong)</w:t>
      </w:r>
    </w:p>
    <w:p w14:paraId="6F8845D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Schizis: 01</w:t>
      </w:r>
    </w:p>
    <w:p w14:paraId="59ECBE9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Rhagaden: 02</w:t>
      </w:r>
    </w:p>
    <w:p w14:paraId="6A57C2F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Aanwezigheid beslag: 03</w:t>
      </w:r>
    </w:p>
    <w:p w14:paraId="43DFC5C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Spruw: 04</w:t>
      </w:r>
    </w:p>
    <w:p w14:paraId="7AB3AF7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Tekorte tongriem: 05</w:t>
      </w:r>
    </w:p>
    <w:p w14:paraId="5A5F8DA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Afwijkende vorm/kleur tong: 06</w:t>
      </w:r>
    </w:p>
    <w:p w14:paraId="1ECADBB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675C12A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tonsillen: 184, 0..1   (W0082, AN, Alfanumeriek 4000)</w:t>
      </w:r>
    </w:p>
    <w:p w14:paraId="5245B28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hals: 797, 0..*   (W0227, KL_AN, Bijzonderheden hals)</w:t>
      </w:r>
    </w:p>
    <w:p w14:paraId="56DF58B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Torticollis: 01</w:t>
      </w:r>
    </w:p>
    <w:p w14:paraId="515B0C4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Vergrote lymfeklieren: 02</w:t>
      </w:r>
    </w:p>
    <w:p w14:paraId="2CF277D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Resten kieuwboogspleten: 03</w:t>
      </w:r>
    </w:p>
    <w:p w14:paraId="6CECB64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501A3BC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gebit/kaak: 193, 0..*   (W0230, KL_AN, Bijzonderheden gebit)</w:t>
      </w:r>
    </w:p>
    <w:p w14:paraId="1973332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Open beet: 01</w:t>
      </w:r>
    </w:p>
    <w:p w14:paraId="737E496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Overbeet: 02</w:t>
      </w:r>
    </w:p>
    <w:p w14:paraId="4ED3571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Onderbeet: 03</w:t>
      </w:r>
    </w:p>
    <w:p w14:paraId="1CC05F9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Scheve beet: 04</w:t>
      </w:r>
    </w:p>
    <w:p w14:paraId="1B1F64E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Micrognatie: 05</w:t>
      </w:r>
    </w:p>
    <w:p w14:paraId="1E6F4F0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Onregelmatig gebit: 06</w:t>
      </w:r>
    </w:p>
    <w:p w14:paraId="2F37C09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Cariës: 07</w:t>
      </w:r>
    </w:p>
    <w:p w14:paraId="08E372A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Tandplaque: 08</w:t>
      </w:r>
    </w:p>
    <w:p w14:paraId="18B1A9A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Beugel: 09</w:t>
      </w:r>
    </w:p>
    <w:p w14:paraId="72C5A48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2346F3B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73FF9CC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Romp: R024, 0..1</w:t>
      </w:r>
    </w:p>
    <w:p w14:paraId="302F339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Romp onderzocht: 196, 1..1   (W0004, BL, Ja Nee)</w:t>
      </w:r>
    </w:p>
    <w:p w14:paraId="1DDB473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0048635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7417262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  <w:t>Bijzonderheden thorax: 201, 0..*   (W0232, KL_AN, Bijzonderheden thorax)</w:t>
      </w:r>
    </w:p>
    <w:p w14:paraId="3720103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Pectus carinatum: 01</w:t>
      </w:r>
    </w:p>
    <w:p w14:paraId="641C13D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Pectus excavatum: 02</w:t>
      </w:r>
    </w:p>
    <w:p w14:paraId="2431AF2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Rachitische rozenkrans: 03</w:t>
      </w:r>
    </w:p>
    <w:p w14:paraId="2118CCF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Gynaecomastie: 04</w:t>
      </w:r>
    </w:p>
    <w:p w14:paraId="4F7C3E9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Tepelvloed bij kinderen: 05</w:t>
      </w:r>
    </w:p>
    <w:p w14:paraId="6C79909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Asymmetrie: 06</w:t>
      </w:r>
    </w:p>
    <w:p w14:paraId="0EAD3FD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Intrekkingen: 07</w:t>
      </w:r>
    </w:p>
    <w:p w14:paraId="2775B63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69DB9FB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longen: 202, 0..*   (W0233, KL_AN, Bijzonderheden longen)</w:t>
      </w:r>
    </w:p>
    <w:p w14:paraId="298BEE0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Crepitaties: 01</w:t>
      </w:r>
    </w:p>
    <w:p w14:paraId="783655C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Dyspnoe: 02</w:t>
      </w:r>
    </w:p>
    <w:p w14:paraId="5784D28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Verlengd expirium: 03</w:t>
      </w:r>
    </w:p>
    <w:p w14:paraId="1D8EA51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Inspiratoir piepen: 04</w:t>
      </w:r>
    </w:p>
    <w:p w14:paraId="046162B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Expiratoir piepen: 05</w:t>
      </w:r>
    </w:p>
    <w:p w14:paraId="2713DE4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Rhonchi: 06</w:t>
      </w:r>
    </w:p>
    <w:p w14:paraId="4042B8D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Tachypneu: 07</w:t>
      </w:r>
    </w:p>
    <w:p w14:paraId="5ABAA7D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45C4B2E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abdomen: 798, 0..1   (W0082, AN, Alfanumeriek 4000)</w:t>
      </w:r>
    </w:p>
    <w:p w14:paraId="260F0CD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navel: 209, 0..*   (W0234, KL_AN, Bijzonderheden navel)</w:t>
      </w:r>
    </w:p>
    <w:p w14:paraId="2A6BBF2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Hernia umbilicalis: 01</w:t>
      </w:r>
    </w:p>
    <w:p w14:paraId="02907C4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Granuloom: 02</w:t>
      </w:r>
    </w:p>
    <w:p w14:paraId="7BFD86F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Nattende navel: 03</w:t>
      </w:r>
    </w:p>
    <w:p w14:paraId="482F884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628BCE6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lies rechts: 210, 0..*   (W0235, KL_AN, Bijzonderheden lies)</w:t>
      </w:r>
    </w:p>
    <w:p w14:paraId="287A319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Liesbreuk: 01</w:t>
      </w:r>
    </w:p>
    <w:p w14:paraId="72CE38F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Vergrote lymfeklieren: 02</w:t>
      </w:r>
    </w:p>
    <w:p w14:paraId="6C6C28E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0C6A299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lies links: 211, 0..*   (W0235, KL_AN, Bijzonderheden lies)</w:t>
      </w:r>
    </w:p>
    <w:p w14:paraId="5FC97F0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Liesbreuk: 01</w:t>
      </w:r>
    </w:p>
    <w:p w14:paraId="501C450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Vergrote lymfeklieren: 02</w:t>
      </w:r>
    </w:p>
    <w:p w14:paraId="6792056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67E6EA2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20B2E0C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Bewegingsapparaat: R025, 0..1</w:t>
      </w:r>
    </w:p>
    <w:p w14:paraId="0965BB4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Bewegingsapparaat onderzocht: 212, 1..1   (W0004, BL, Ja Nee)</w:t>
      </w:r>
    </w:p>
    <w:p w14:paraId="1ECEB19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7A7EDD8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7005FD7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Wervelkolom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G024, 0..*</w:t>
      </w:r>
    </w:p>
    <w:p w14:paraId="30DA256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wervelkolom: 217, 1..1   (W0238, KL_AN, Bijzonderheden wervelkolom)</w:t>
      </w:r>
    </w:p>
    <w:p w14:paraId="3BD9086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Scoliose structureel: 01</w:t>
      </w:r>
    </w:p>
    <w:p w14:paraId="10233AA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Scoliose houdingsafhankelijk: 02</w:t>
      </w:r>
    </w:p>
    <w:p w14:paraId="328E8C4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Hyperkyfose: 03</w:t>
      </w:r>
    </w:p>
    <w:p w14:paraId="21A7AD8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Hyperkyfose redresseerbaar: 04</w:t>
      </w:r>
    </w:p>
    <w:p w14:paraId="38B8B69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Kyfose: 05</w:t>
      </w:r>
    </w:p>
    <w:p w14:paraId="2141683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Lordose: 06</w:t>
      </w:r>
    </w:p>
    <w:p w14:paraId="6547EA0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12E93B6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Lichaamskant bijzonderheden wervelkolom: 799, 0..1   (W0206, KL_AN, Rechts Links)</w:t>
      </w:r>
    </w:p>
    <w:p w14:paraId="189793E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Rechts: 1</w:t>
      </w:r>
    </w:p>
    <w:p w14:paraId="0A11464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Links: 2</w:t>
      </w:r>
    </w:p>
    <w:p w14:paraId="53C1F15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Hoogteverschil gibbus bij scoliose: 800, 0..1   (W0239, PQ, Verschil in millimeters)</w:t>
      </w:r>
    </w:p>
    <w:p w14:paraId="5253EDB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Scoliose hoekmeting: 218, 0..1   (W0240, KL_AN, Scoliose hoekmeting)</w:t>
      </w:r>
    </w:p>
    <w:p w14:paraId="78D298C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Hoek &lt; 4°: 01</w:t>
      </w:r>
    </w:p>
    <w:p w14:paraId="423B352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Hoek 4° tot 7°: 02</w:t>
      </w:r>
    </w:p>
    <w:p w14:paraId="7473CBF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Hoek = 7°: 03</w:t>
      </w:r>
    </w:p>
    <w:p w14:paraId="1965EEE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Lichaamskant scoliose hoekmeting: 801, 0..1   (W0206, KL_AN, Rechts Links)</w:t>
      </w:r>
    </w:p>
    <w:p w14:paraId="7689B6C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Rechts: 1</w:t>
      </w:r>
    </w:p>
    <w:p w14:paraId="1C36D5D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Links: 2</w:t>
      </w:r>
    </w:p>
    <w:p w14:paraId="7EB6DDF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Heupen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G026, 0..*</w:t>
      </w:r>
    </w:p>
    <w:p w14:paraId="486D46E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heupen: 219, 1..1   (W0241, KL_AN, Bijzonderheden heupen)</w:t>
      </w:r>
    </w:p>
    <w:p w14:paraId="234622C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Abductie beperking: 01</w:t>
      </w:r>
    </w:p>
    <w:p w14:paraId="54AFEBE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Kniehoogteverschil: 02</w:t>
      </w:r>
    </w:p>
    <w:p w14:paraId="7BF8DF3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Bilplooiverschil: 03</w:t>
      </w:r>
    </w:p>
    <w:p w14:paraId="15974D7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Beenlengteverschil: 04</w:t>
      </w:r>
    </w:p>
    <w:p w14:paraId="6882BE7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Endorotatie: 05</w:t>
      </w:r>
    </w:p>
    <w:p w14:paraId="7AD0DF7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3A1915E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Lichaamskant bijzonderheden heupen: 220, 0..1   (W0206, KL_AN, Rechts Links)</w:t>
      </w:r>
    </w:p>
    <w:p w14:paraId="6F6ABBC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Rechts: 1</w:t>
      </w:r>
    </w:p>
    <w:p w14:paraId="6CB382B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Links: 2</w:t>
      </w:r>
    </w:p>
    <w:p w14:paraId="3DAB494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Toelichting bijzonderheden heupen: 1446, 0..1   (W0082, AN, Alfanumeriek 4000)</w:t>
      </w:r>
    </w:p>
    <w:p w14:paraId="6F2700A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bovenste extremiteiten: 802, 0..1   (W0082, AN, Alfanumeriek 4000)</w:t>
      </w:r>
    </w:p>
    <w:p w14:paraId="465215E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hand rechts: 1426, 0..1   (W0082, AN, Alfanumeriek 4000)</w:t>
      </w:r>
    </w:p>
    <w:p w14:paraId="561E76E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  <w:t>Bijzonderheden hand links: 1425, 0..1   (W0082, AN, Alfanumeriek 4000)</w:t>
      </w:r>
    </w:p>
    <w:p w14:paraId="69C4B37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Onderste extremiteiten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G028, 0..*</w:t>
      </w:r>
    </w:p>
    <w:p w14:paraId="3A26C35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onderste extremiteiten: 221, 1..1   (W0242, KL_AN, Bijzonderheden onderste extremiteiten)</w:t>
      </w:r>
    </w:p>
    <w:p w14:paraId="7C21916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O-benen: 01</w:t>
      </w:r>
    </w:p>
    <w:p w14:paraId="2ED4660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X-benen: 02</w:t>
      </w:r>
    </w:p>
    <w:p w14:paraId="255BD2C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Vermoeden van adolescenten patellapijn: 03</w:t>
      </w:r>
    </w:p>
    <w:p w14:paraId="4EB1A56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Beenlengteverschil: 04</w:t>
      </w:r>
    </w:p>
    <w:p w14:paraId="1024735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61686B5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Lichaamskant bijzonderheden onderste extremiteiten: 222, 0..1   (W0206, KL_AN, Rechts Links)</w:t>
      </w:r>
    </w:p>
    <w:p w14:paraId="7DEA2FE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Rechts: 1</w:t>
      </w:r>
    </w:p>
    <w:p w14:paraId="1C3BDE0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Links: 2</w:t>
      </w:r>
    </w:p>
    <w:p w14:paraId="3FC2503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Beenlengteverschil: 804, 0..1   (W0239, PQ, Verschil in millimeters)</w:t>
      </w:r>
    </w:p>
    <w:p w14:paraId="1C8D4B3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voet rechts: 223, 0..*   (W0244, KL_AN, Bijzonderheden voeten)</w:t>
      </w:r>
    </w:p>
    <w:p w14:paraId="738B5E0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Klompvoet: 01</w:t>
      </w:r>
    </w:p>
    <w:p w14:paraId="44A27B8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Platvoet corrigeerbaar: 02</w:t>
      </w:r>
    </w:p>
    <w:p w14:paraId="286A774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Platvoet niet corrigeerbaar: 03</w:t>
      </w:r>
    </w:p>
    <w:p w14:paraId="176E112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 korte achillespees: 04</w:t>
      </w:r>
    </w:p>
    <w:p w14:paraId="7495719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2432A47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voet links: 805, 0..*   (W0244, KL_AN, Bijzonderheden voeten)</w:t>
      </w:r>
    </w:p>
    <w:p w14:paraId="45DB319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Klompvoet: 01</w:t>
      </w:r>
    </w:p>
    <w:p w14:paraId="0509F34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Platvoet corrigeerbaar: 02</w:t>
      </w:r>
    </w:p>
    <w:p w14:paraId="69C5BB1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Platvoet niet corrigeerbaar: 03</w:t>
      </w:r>
    </w:p>
    <w:p w14:paraId="61A716D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 korte achillespees: 04</w:t>
      </w:r>
    </w:p>
    <w:p w14:paraId="62249D8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31BD542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4752813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Genitalia/puberteitsontwikkeling: R026, 0..1</w:t>
      </w:r>
    </w:p>
    <w:p w14:paraId="4334BA8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Genitalia/puberteitsontwikkeling onderzocht: 225, 1..1   (W0004, BL, Ja Nee)</w:t>
      </w:r>
    </w:p>
    <w:p w14:paraId="58E5B8A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7FEA653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5E39DAC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genitalia/puberteitsontwikkeling: 228, 0..1   (W0082, AN, Alfanumeriek 4000)</w:t>
      </w:r>
    </w:p>
    <w:p w14:paraId="6C8BD2F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vulva: 230, 0..*   (W0247, KL_AN, Bijzonderheden vulva)</w:t>
      </w:r>
    </w:p>
    <w:p w14:paraId="4B2A696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Synechiae: 01</w:t>
      </w:r>
    </w:p>
    <w:p w14:paraId="3519D24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Besneden: 02</w:t>
      </w:r>
    </w:p>
    <w:p w14:paraId="3AA3F8E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3F90A85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Borstontwikkeling meisje: 317, 0..1   (W0293, KL_AN, Borstontwikkeling)</w:t>
      </w:r>
    </w:p>
    <w:p w14:paraId="2B96ACB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M1: 01</w:t>
      </w:r>
    </w:p>
    <w:p w14:paraId="4E6D525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M2: 02</w:t>
      </w:r>
    </w:p>
    <w:p w14:paraId="52FC5CE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M3: 03</w:t>
      </w:r>
    </w:p>
    <w:p w14:paraId="3684AB1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M4: 04</w:t>
      </w:r>
    </w:p>
    <w:p w14:paraId="1AA53CE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M5: 05</w:t>
      </w:r>
    </w:p>
    <w:p w14:paraId="501EE4D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Methode onderzoek borstontwikkeling meisje: 318, 0..1   (W0290, KL_AN, Methode)</w:t>
      </w:r>
    </w:p>
    <w:p w14:paraId="4C3E651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Onderzocht: 1</w:t>
      </w:r>
    </w:p>
    <w:p w14:paraId="10B94B2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Mededeling: 2</w:t>
      </w:r>
    </w:p>
    <w:p w14:paraId="2F83B25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Pubesbeharing meisje: 825, 0..1   (W0292, KL_AN, Pubesbeharing)</w:t>
      </w:r>
    </w:p>
    <w:p w14:paraId="6A5D716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P1: 01</w:t>
      </w:r>
    </w:p>
    <w:p w14:paraId="1DD5107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P2: 02</w:t>
      </w:r>
    </w:p>
    <w:p w14:paraId="11E5124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P3: 03</w:t>
      </w:r>
    </w:p>
    <w:p w14:paraId="1BFAE2F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P4: 04</w:t>
      </w:r>
    </w:p>
    <w:p w14:paraId="02E302C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P5: 05</w:t>
      </w:r>
    </w:p>
    <w:p w14:paraId="59EDE08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P6: 06</w:t>
      </w:r>
    </w:p>
    <w:p w14:paraId="15CBBE9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Methode onderzoek pubesbeharing meisje: 826, 0..1   (W0290, KL_AN, Methode)</w:t>
      </w:r>
    </w:p>
    <w:p w14:paraId="445C6B8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Onderzocht: 1</w:t>
      </w:r>
    </w:p>
    <w:p w14:paraId="2895A90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Mededeling: 2</w:t>
      </w:r>
    </w:p>
    <w:p w14:paraId="108257F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menarche: 312, 0..1   (W0025, TS, Datum)</w:t>
      </w:r>
    </w:p>
    <w:p w14:paraId="7375AA8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menstruatie: 824, 0..1   (W0082, AN, Alfanumeriek 4000)</w:t>
      </w:r>
    </w:p>
    <w:p w14:paraId="041C947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penis: 232, 0..*   (W0248, KL_AN, Bijzonderheden penis)</w:t>
      </w:r>
    </w:p>
    <w:p w14:paraId="5777E6A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Hypospadie: 01</w:t>
      </w:r>
    </w:p>
    <w:p w14:paraId="2DD87D9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Epispadie: 02</w:t>
      </w:r>
    </w:p>
    <w:p w14:paraId="655608E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Phimosis: 03</w:t>
      </w:r>
    </w:p>
    <w:p w14:paraId="30A06EF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Circumcisie: 04</w:t>
      </w:r>
    </w:p>
    <w:p w14:paraId="15CDECE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1805EE0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Scrotale testes: 806, 0..1   (W0004, BL, Ja Nee)</w:t>
      </w:r>
    </w:p>
    <w:p w14:paraId="3688438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249451F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691A219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testis rechts: 422, 0..*   (W0250, KL_AN, Bijzonderheden testis)</w:t>
      </w:r>
    </w:p>
    <w:p w14:paraId="2A88618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Retractiele testis: 01</w:t>
      </w:r>
    </w:p>
    <w:p w14:paraId="4D1305B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Aangeboren niet scrotale testis: 02</w:t>
      </w:r>
    </w:p>
    <w:p w14:paraId="6DCEE66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Verworven niet scrotale testis, niet palpabel: 03</w:t>
      </w:r>
    </w:p>
    <w:p w14:paraId="35696AE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Verworven niet scrotale testis, palpabel: 04</w:t>
      </w:r>
    </w:p>
    <w:p w14:paraId="28374BB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6C610BA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testis links: 1392, 0..*   (W0250, KL_AN, Bijzonderheden testis)</w:t>
      </w:r>
    </w:p>
    <w:p w14:paraId="6209649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Retractiele testis: 01</w:t>
      </w:r>
    </w:p>
    <w:p w14:paraId="1D646A4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Aangeboren niet scrotale testis: 02</w:t>
      </w:r>
    </w:p>
    <w:p w14:paraId="304E81A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Verworven niet scrotale testis, niet palpabel: 03</w:t>
      </w:r>
    </w:p>
    <w:p w14:paraId="4ECFFB2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Verworven niet scrotale testis, palpabel: 04</w:t>
      </w:r>
    </w:p>
    <w:p w14:paraId="1BE2855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5C23599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scrotum rechts: 233, 0..*   (W0251, KL_AN, Bijzonderheden scrotum)</w:t>
      </w:r>
    </w:p>
    <w:p w14:paraId="532FD12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Hydrokele: 01</w:t>
      </w:r>
    </w:p>
    <w:p w14:paraId="6C7808A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Varicokele: 02</w:t>
      </w:r>
    </w:p>
    <w:p w14:paraId="53F0EB0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5C76194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scrotum links: 1393, 0..*   (W0251, KL_AN, Bijzonderheden scrotum)</w:t>
      </w:r>
    </w:p>
    <w:p w14:paraId="39B4A48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Hydrokele: 01</w:t>
      </w:r>
    </w:p>
    <w:p w14:paraId="6219239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Varicokele: 02</w:t>
      </w:r>
    </w:p>
    <w:p w14:paraId="797823E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1107893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Ontwikkeling genitalia jongen: 313, 0..1   (W0289, KL_AN, Ontwikkeling genitalia)</w:t>
      </w:r>
    </w:p>
    <w:p w14:paraId="6928443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G1: 01</w:t>
      </w:r>
    </w:p>
    <w:p w14:paraId="48CE037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G2: 02</w:t>
      </w:r>
    </w:p>
    <w:p w14:paraId="2268C8E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G3: 03</w:t>
      </w:r>
    </w:p>
    <w:p w14:paraId="28EEF38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G4: 04</w:t>
      </w:r>
    </w:p>
    <w:p w14:paraId="72010D5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G5: 05</w:t>
      </w:r>
    </w:p>
    <w:p w14:paraId="2D6A464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Methode onderzoek ontwikkeling genitalia jongen: 314, 0..1   (W0290, KL_AN, Methode)</w:t>
      </w:r>
    </w:p>
    <w:p w14:paraId="61180DE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Onderzocht: 1</w:t>
      </w:r>
    </w:p>
    <w:p w14:paraId="72DA428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Mededeling: 2</w:t>
      </w:r>
    </w:p>
    <w:p w14:paraId="3A36958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Pubesbeharing jongen: 315, 0..1   (W0291, KL_AN, Pubesbeharing)</w:t>
      </w:r>
    </w:p>
    <w:p w14:paraId="5B12175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P1: 01</w:t>
      </w:r>
    </w:p>
    <w:p w14:paraId="6016DF5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P2: 02</w:t>
      </w:r>
    </w:p>
    <w:p w14:paraId="6881F76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P3: 03</w:t>
      </w:r>
    </w:p>
    <w:p w14:paraId="5CFDD1A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P4: 04</w:t>
      </w:r>
    </w:p>
    <w:p w14:paraId="1060272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P5: 05</w:t>
      </w:r>
    </w:p>
    <w:p w14:paraId="53CB650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P6: 06</w:t>
      </w:r>
    </w:p>
    <w:p w14:paraId="3CEE9CA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Methode onderzoek pubesbeharing jongen: 316, 0..1   (W0290, KL_AN, Methode)</w:t>
      </w:r>
    </w:p>
    <w:p w14:paraId="28FD4D0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Onderzocht: 1</w:t>
      </w:r>
    </w:p>
    <w:p w14:paraId="187FBCA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Mededeling: 2</w:t>
      </w:r>
    </w:p>
    <w:p w14:paraId="77757A0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anus: 807, 0..1   (W0082, AN, Alfanumeriek 4000)</w:t>
      </w:r>
    </w:p>
    <w:p w14:paraId="70D8630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385C95D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Groei: R027, 0..1</w:t>
      </w:r>
    </w:p>
    <w:p w14:paraId="52EDCBF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groei: 234, 0..1   (W0082, AN, Alfanumeriek 4000)</w:t>
      </w:r>
    </w:p>
    <w:p w14:paraId="07B5F78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Lengte: 235, 0..1   (W0252, PQ, Lengte in millimeters)</w:t>
      </w:r>
    </w:p>
    <w:p w14:paraId="6AE4DB9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Methode lengtemeting: 236, 0..1   (W0253, KL_AN, Methode lengtemeting)</w:t>
      </w:r>
    </w:p>
    <w:p w14:paraId="68CA086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Liggend gemeten: 1</w:t>
      </w:r>
    </w:p>
    <w:p w14:paraId="29B02BC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Staand gemeten: 2</w:t>
      </w:r>
    </w:p>
    <w:p w14:paraId="668B85F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77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78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Conclusie JGZ-professional lengtegroei: 1614, 0..1   (W0696, KL_AN, Conclusie JGZ-professional lengtegroei)</w:t>
        </w:r>
      </w:ins>
    </w:p>
    <w:p w14:paraId="11A05D4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79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80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Naar verwachting: 01</w:t>
        </w:r>
      </w:ins>
    </w:p>
    <w:p w14:paraId="50275E3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81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82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Minder dan verwacht: 02</w:t>
        </w:r>
      </w:ins>
    </w:p>
    <w:p w14:paraId="1156FDC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83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84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Meer dan verwacht: 03</w:t>
        </w:r>
      </w:ins>
    </w:p>
    <w:p w14:paraId="5152E7A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Groeicurve lengte naar leeftijd: 237, 0..1   (W0167, BER, Berekend veld)</w:t>
      </w:r>
    </w:p>
    <w:p w14:paraId="748CDCA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Target height: 809, 0..1   (W0167, BER, Berekend veld)</w:t>
      </w:r>
    </w:p>
    <w:p w14:paraId="5AF9283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Target Height Range: 810, 0..1   (W0167, BER, Berekend veld)</w:t>
      </w:r>
    </w:p>
    <w:p w14:paraId="2387A48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85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86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Target Height SDS: 1615, 0..1   (W0167, BER, Berekend veld)</w:t>
        </w:r>
      </w:ins>
    </w:p>
    <w:p w14:paraId="25BEFEB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87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88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Welk groeidiagram wordt gebruikt: 1616, 0..1   (W0699, KL_AN, Groeidiagram)</w:t>
        </w:r>
      </w:ins>
    </w:p>
    <w:p w14:paraId="2B3EBD7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89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90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Nederlands: 01</w:t>
        </w:r>
      </w:ins>
    </w:p>
    <w:p w14:paraId="20F7A2A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91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92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Marokkaans: 02</w:t>
        </w:r>
      </w:ins>
    </w:p>
    <w:p w14:paraId="57269B8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93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94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Turks: 03</w:t>
        </w:r>
      </w:ins>
    </w:p>
    <w:p w14:paraId="7F298E3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95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96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Hindostaans: 04</w:t>
        </w:r>
      </w:ins>
    </w:p>
    <w:p w14:paraId="7841BDB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97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98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Down: 05</w:t>
        </w:r>
      </w:ins>
    </w:p>
    <w:p w14:paraId="0D17879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99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00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Prematuur: 06</w:t>
        </w:r>
      </w:ins>
    </w:p>
    <w:p w14:paraId="5ABAA18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Gewicht: 245, 0..1   (W0260, PQ, Gewicht in grammen)</w:t>
      </w:r>
    </w:p>
    <w:p w14:paraId="44D3657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Methode gewichtsmeting: 246, 0..1   (W0261, KL_AN, Methode gewichtsmeting)</w:t>
      </w:r>
    </w:p>
    <w:p w14:paraId="7CE7C97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Gewogen met kleren: 1</w:t>
      </w:r>
    </w:p>
    <w:p w14:paraId="6328A82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Gewogen zonder kleren: 2</w:t>
      </w:r>
    </w:p>
    <w:p w14:paraId="29C7DCC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Groeicurve gewicht naar leeftijd: 811, 0..1   (W0167, BER, Berekend veld)</w:t>
      </w:r>
    </w:p>
    <w:p w14:paraId="736D746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Groeicurve gewicht naar lengte: 812, 0..1   (W0167, BER, Berekend veld)</w:t>
      </w:r>
    </w:p>
    <w:p w14:paraId="4916FFB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Indruk JGZ professional gewicht/lengte: 247, 0..1   (W0264, KL_AN, Indruk gewicht/lengte)</w:t>
      </w:r>
    </w:p>
    <w:p w14:paraId="125CCBC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Ondergewicht: 1</w:t>
      </w:r>
    </w:p>
    <w:p w14:paraId="0D03336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Normaal gewicht: 2</w:t>
      </w:r>
    </w:p>
    <w:p w14:paraId="4ED84F5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Overgewicht: 3</w:t>
      </w:r>
    </w:p>
    <w:p w14:paraId="5B686A4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BMI: 248, 0..1   (W0167, BER, Berekend veld)</w:t>
      </w:r>
    </w:p>
    <w:p w14:paraId="4FC3514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BMI-curve: 813, 0..1   (W0167, BER, Berekend veld)</w:t>
      </w:r>
    </w:p>
    <w:p w14:paraId="131134C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Gewichtsklasse op basis van BMI: 1492, 0..1   (W0668, KL_AN, Gewichtsklasse op basis van BMI)</w:t>
      </w:r>
    </w:p>
    <w:p w14:paraId="1622B46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Ondergewicht: 1</w:t>
      </w:r>
    </w:p>
    <w:p w14:paraId="4C6F7B6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Normaal gewicht: 2</w:t>
      </w:r>
    </w:p>
    <w:p w14:paraId="6BDF04A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Overgewicht: 3</w:t>
      </w:r>
    </w:p>
    <w:p w14:paraId="65C23E6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Obesitas: 4</w:t>
      </w:r>
    </w:p>
    <w:p w14:paraId="67E0D70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Middelomtrek in millimeters: 1485, 0..1   (W0252, PQ, Lengte in millimeters)</w:t>
      </w:r>
    </w:p>
    <w:p w14:paraId="37A6DB3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Hoofdomtrek: 252, 0..1   (W0267, PQ, Hoofdomtrek in millimeters)</w:t>
      </w:r>
    </w:p>
    <w:p w14:paraId="1734065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Groeicurve hoofdomtrek naar leeftijd: 253, 0..1   (W0167, BER, Berekend veld)</w:t>
      </w:r>
    </w:p>
    <w:p w14:paraId="41E36CF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4CD88FF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Psychosociaal en cognitief functioneren: R030, 0..1</w:t>
      </w:r>
    </w:p>
    <w:p w14:paraId="2B177B6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Psychosociaal en cognitief functioneren onderzocht: 259, 1..1   (W0004, BL, Ja Nee)</w:t>
      </w:r>
    </w:p>
    <w:p w14:paraId="3EE4F5C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70B4CBD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62FC27E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psychische en sociale ontwikkeling: 265, 0..1   (W0082, AN, Alfanumeriek 4000)</w:t>
      </w:r>
    </w:p>
    <w:p w14:paraId="7E93C96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cognitieve ontwikkeling: 814, 0..1   (W0082, AN, Alfanumeriek 4000)</w:t>
      </w:r>
    </w:p>
    <w:p w14:paraId="06A2FB6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Menstekening: 1440, 0..1   (W0665, KL_AN, Menstekening)</w:t>
      </w:r>
    </w:p>
    <w:p w14:paraId="359400C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 delen: 01</w:t>
      </w:r>
    </w:p>
    <w:p w14:paraId="09EEA20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 delen: 02</w:t>
      </w:r>
    </w:p>
    <w:p w14:paraId="22CA577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478AF65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Motorisch functioneren: R031, 0..1</w:t>
      </w:r>
    </w:p>
    <w:p w14:paraId="3918DCE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Motorische ontwikkeling onderzocht: 268, 1..1   (W0004, BL, Ja Nee)</w:t>
      </w:r>
    </w:p>
    <w:p w14:paraId="09DEF1A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48E9001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2DB622B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motorische ontwikkeling: 276, 0..1   (W0082, AN, Alfanumeriek 4000)</w:t>
      </w:r>
    </w:p>
    <w:p w14:paraId="3F5E999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tonus: 269, 0..1   (W0275, KL_AN, Bijzonderheden tonus)</w:t>
      </w:r>
    </w:p>
    <w:p w14:paraId="2B36871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Verlaagd: 1</w:t>
      </w:r>
    </w:p>
    <w:p w14:paraId="65E9BD1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Verhoogd: 2</w:t>
      </w:r>
    </w:p>
    <w:p w14:paraId="53083AF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centraal zenuwstelsel: 271, 0..1   (W0082, AN, Alfanumeriek 4000)</w:t>
      </w:r>
    </w:p>
    <w:p w14:paraId="7DCA786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Lateralisatie: 815, 0..1   (W0277, KL_AN, Lateralisatie)</w:t>
      </w:r>
    </w:p>
    <w:p w14:paraId="5B7B135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Rechtshandig: 1</w:t>
      </w:r>
    </w:p>
    <w:p w14:paraId="1BA1C25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Linkshandig: 2</w:t>
      </w:r>
    </w:p>
    <w:p w14:paraId="27A9D70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Ambidexter: 3</w:t>
      </w:r>
    </w:p>
    <w:p w14:paraId="39ABFE3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sensibiliteit: 1437, 0..1   (W0082, AN, Alfanumeriek 4000)</w:t>
      </w:r>
    </w:p>
    <w:p w14:paraId="164369E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Proef van Romberg: 1438, 0..1   (W0663, KL_AN, Afwijkend/niet afwijkend)</w:t>
      </w:r>
    </w:p>
    <w:p w14:paraId="334397E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afwijkend: 1</w:t>
      </w:r>
    </w:p>
    <w:p w14:paraId="4327DEA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Afwijkend: 2</w:t>
      </w:r>
    </w:p>
    <w:p w14:paraId="6B955CB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Kruis van Reitan: 1439, 0..1   (W0664, KL_AN, Kruis van Reitan score)</w:t>
      </w:r>
    </w:p>
    <w:p w14:paraId="5C12031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Kruis niet herkenbaar: 1</w:t>
      </w:r>
    </w:p>
    <w:p w14:paraId="3A0C53F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Kruis herkenbaar: 2</w:t>
      </w:r>
    </w:p>
    <w:p w14:paraId="05FD9B0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6D2FFCE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Spraak- en taalontwikkeling: R032, 0..1</w:t>
      </w:r>
    </w:p>
    <w:p w14:paraId="65071D8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Spraak- en taalontwikkeling onderzocht: 294, 1..1   (W0004, BL, Ja Nee)</w:t>
      </w:r>
    </w:p>
    <w:p w14:paraId="5D05F4C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488B68F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274728F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Meertaligheid: 301, 0..1   (W0278, KL_AN, Tweetaligheid)</w:t>
      </w:r>
    </w:p>
    <w:p w14:paraId="6FFC80D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Geen: 01</w:t>
      </w:r>
    </w:p>
    <w:p w14:paraId="44E8DAB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Simultane twee/meertaligheid: 02</w:t>
      </w:r>
    </w:p>
    <w:p w14:paraId="341C0B2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Successieve twee/meertaligheid: 03</w:t>
      </w:r>
    </w:p>
    <w:p w14:paraId="32E5B5F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Taal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G036, 0..*</w:t>
      </w:r>
    </w:p>
    <w:p w14:paraId="318348F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Taal: 302, 1..1   (W0050, AN_EXT, Taal)</w:t>
      </w:r>
    </w:p>
    <w:p w14:paraId="1492B2A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Dialect: 1329, 0..1   (W0017, AN, Alfanumeriek 50)</w:t>
      </w:r>
    </w:p>
    <w:p w14:paraId="5ADB72E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Eerste/tweede taal: 307, 1..1   (W0280, KL_AN, Eerste/tweede taal)</w:t>
      </w:r>
    </w:p>
    <w:p w14:paraId="2FD2D18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Eerste taal: 1</w:t>
      </w:r>
    </w:p>
    <w:p w14:paraId="45BD96F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Tweede taal: 2</w:t>
      </w:r>
    </w:p>
    <w:p w14:paraId="15564B6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Taalomgeving stimulerend: 816, 0..1   (W0281, KL_AN, Taalomgeving stimulerend)</w:t>
      </w:r>
    </w:p>
    <w:p w14:paraId="2A9803B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Voldoende: 1</w:t>
      </w:r>
    </w:p>
    <w:p w14:paraId="24D4488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Matig: 2</w:t>
      </w:r>
    </w:p>
    <w:p w14:paraId="7EEEEE8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Onvoldoende: 3</w:t>
      </w:r>
    </w:p>
    <w:p w14:paraId="2F40C30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Taalsignaleringsinstrument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G073, 0..*</w:t>
      </w:r>
    </w:p>
    <w:p w14:paraId="62878AA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Taalsignaleringsinstrument: 817, 0..1   (W0283, KL_AN, Screeningsinstrument)</w:t>
      </w:r>
    </w:p>
    <w:p w14:paraId="04E047E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Logopedisch Screeningsinstrument (LSI): 01</w:t>
      </w:r>
    </w:p>
    <w:p w14:paraId="2B33F53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Groninger Minimum Spreeknormen (GMS): 02</w:t>
      </w:r>
    </w:p>
    <w:p w14:paraId="0353EA1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Lexiconlijsten: 03</w:t>
      </w:r>
    </w:p>
    <w:p w14:paraId="454878C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SNEL (Spraak- en taalNormen Eerstelijns gezondheidszorg): 04</w:t>
      </w:r>
    </w:p>
    <w:p w14:paraId="084D5C6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VTO taalinstrument: 05</w:t>
      </w:r>
    </w:p>
    <w:p w14:paraId="1ADDE50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Van Wiechen Onderzoek: 06</w:t>
      </w:r>
    </w:p>
    <w:p w14:paraId="4DA83E0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Van Wiechen Taalonderzoek: 07</w:t>
      </w:r>
    </w:p>
    <w:p w14:paraId="4A61198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0A1DB26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Score taalsignaleringsinstrument: 1496, 0..1   (W0018, AN, Alfanumeriek 20)</w:t>
      </w:r>
    </w:p>
    <w:p w14:paraId="3051E92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Beoordeling taalontwikkeling: 818, 0..1   (W0336, KL_AN, Voldoende Onvoldoende Twijfelachtig)</w:t>
      </w:r>
    </w:p>
    <w:p w14:paraId="5169EE1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Voldoende: 1</w:t>
      </w:r>
    </w:p>
    <w:p w14:paraId="67E06E7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Twijfelachtig: 2</w:t>
      </w:r>
    </w:p>
    <w:p w14:paraId="27FA408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Onvoldoende: 3</w:t>
      </w:r>
    </w:p>
    <w:p w14:paraId="4689E2C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taalsignaleringsinstrument: 819, 0..1   (W0082, AN, Alfanumeriek 4000)</w:t>
      </w:r>
    </w:p>
    <w:p w14:paraId="32CD58B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 xml:space="preserve">Aard bijzonderheden spraak- en taalontwikkeling: 820, 0..*   (W0285, KL_AN, Aard bijzonderheden spraak- en 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>taalontwikkeling)</w:t>
      </w:r>
    </w:p>
    <w:p w14:paraId="0AD214D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Meer dan twee talen sprekend (derde taal etc.): 01</w:t>
      </w:r>
    </w:p>
    <w:p w14:paraId="38764F3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Problemen ten gevolge van meertaligheid: 02</w:t>
      </w:r>
    </w:p>
    <w:p w14:paraId="2DC9423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Gehoor (perceptieve of conductieve verliezen): 03</w:t>
      </w:r>
    </w:p>
    <w:p w14:paraId="1CFE77B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Mondgedrag (zoals habitueel mondademen, kwijlen, speen): 04</w:t>
      </w:r>
    </w:p>
    <w:p w14:paraId="6943C71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Stemproductie (hyperkinetisch of hypokinetisch): 05</w:t>
      </w:r>
    </w:p>
    <w:p w14:paraId="6839200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Stemkwaliteit (zoals hees, schor, afone momenten): 06</w:t>
      </w:r>
    </w:p>
    <w:p w14:paraId="728FB87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Foutieve spreekademhaling: 07</w:t>
      </w:r>
    </w:p>
    <w:p w14:paraId="0EA47EF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Articulatie stoornissen: 08</w:t>
      </w:r>
    </w:p>
    <w:p w14:paraId="57A81D4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Nasaliteit: 09</w:t>
      </w:r>
    </w:p>
    <w:p w14:paraId="677717A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Onvloeiendheid (zoals stotteren, broddelen, te hoog spreektempo): 10</w:t>
      </w:r>
    </w:p>
    <w:p w14:paraId="5ED482F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Taalbegrip: 11</w:t>
      </w:r>
    </w:p>
    <w:p w14:paraId="19B046B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Taalproductie: 12</w:t>
      </w:r>
    </w:p>
    <w:p w14:paraId="1A96D62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27A20B3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Toelichting aard bijzonderheden: 821, 0..1   (W0082, AN, Alfanumeriek 4000)</w:t>
      </w:r>
    </w:p>
    <w:p w14:paraId="0E959C5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Totaalscore SLS: 822, 0..1   (W0286, N, SLS totaalscore)</w:t>
      </w:r>
    </w:p>
    <w:p w14:paraId="1C9BA18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Beoordeling spraak- en taalontwikkeling Nederlands: 823, 0..1   (W0287, KL_AN, Beoordeling spraak- en taalontwikkeling Nederlands)</w:t>
      </w:r>
    </w:p>
    <w:p w14:paraId="198F9AE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Leeftijdsadequaat of sneller: 1</w:t>
      </w:r>
    </w:p>
    <w:p w14:paraId="3537070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Langzaam: 2</w:t>
      </w:r>
    </w:p>
    <w:p w14:paraId="1B1599B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26B608B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Inschatten verhouding draaglast-draagkracht: R034, 0..1</w:t>
      </w:r>
    </w:p>
    <w:p w14:paraId="307875F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Verhouding draaglast-draagkracht onderzocht: 339, 1..1   (W0004, BL, Ja Nee)</w:t>
      </w:r>
    </w:p>
    <w:p w14:paraId="18538F9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58B8EA3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48FE806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Balans</w:t>
      </w:r>
      <w:ins w:id="101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 xml:space="preserve"> draaglast-draagkracht</w:t>
        </w:r>
      </w:ins>
      <w:r>
        <w:rPr>
          <w:rFonts w:ascii="MS Sans Serif" w:hAnsi="MS Sans Serif" w:cs="MS Sans Serif"/>
          <w:kern w:val="0"/>
          <w:sz w:val="16"/>
          <w:szCs w:val="16"/>
          <w:lang w:val="en-GB"/>
        </w:rPr>
        <w:t>: 348, 0..1   (W0294, KL_AN, Balans)</w:t>
      </w:r>
    </w:p>
    <w:p w14:paraId="66908DE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Bevorderend: 1</w:t>
      </w:r>
    </w:p>
    <w:p w14:paraId="52A1211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 evenwicht: 2</w:t>
      </w:r>
    </w:p>
    <w:p w14:paraId="0A7EB24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Belemmerend: 3</w:t>
      </w:r>
    </w:p>
    <w:p w14:paraId="398A994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verhouding draaglast-draagkracht: 349, 0..1   (W0082, AN, Alfanumeriek 4000)</w:t>
      </w:r>
    </w:p>
    <w:p w14:paraId="1527DF5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35AFC13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Voorlichting, advies, instructie en begeleiding: R036, 0..1</w:t>
      </w:r>
    </w:p>
    <w:p w14:paraId="3293D55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Voorlichting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G042, 0..*</w:t>
      </w:r>
    </w:p>
    <w:p w14:paraId="6C6D12B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Gegeven voorlichting: 480, 1..1   (W0308, KL_AN, Gegeven voorlichting)</w:t>
      </w:r>
    </w:p>
    <w:p w14:paraId="2F74170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Voeding: 01</w:t>
      </w:r>
    </w:p>
    <w:p w14:paraId="13A5317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Vitamines: 02</w:t>
      </w:r>
    </w:p>
    <w:p w14:paraId="4366FFE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Verzorging/hoofdluis: 03</w:t>
      </w:r>
    </w:p>
    <w:p w14:paraId="6174868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Ontlasten/plassen/zindelijkheid (enuresis): 04</w:t>
      </w:r>
    </w:p>
    <w:p w14:paraId="4E58DC2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Mondgezondheid: 05</w:t>
      </w:r>
    </w:p>
    <w:p w14:paraId="420397F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Slapen: 06</w:t>
      </w:r>
    </w:p>
    <w:p w14:paraId="1EE9D4F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Bewegen/houding: 07</w:t>
      </w:r>
    </w:p>
    <w:p w14:paraId="0B9BF9B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Veiligheid: 08</w:t>
      </w:r>
    </w:p>
    <w:p w14:paraId="79C7061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Roken in bijzijn van jeugdige: 09</w:t>
      </w:r>
    </w:p>
    <w:p w14:paraId="6340A34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Ouderschap/opvoeding/dagindeling: 10</w:t>
      </w:r>
    </w:p>
    <w:p w14:paraId="41C594D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Speelgoed/vrije tijdsbesteding/verenigingen: 11</w:t>
      </w:r>
    </w:p>
    <w:p w14:paraId="53EAF99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Ontwikkelingsfasen/-problematiek/spraak- en taalontwikkeling: 12</w:t>
      </w:r>
    </w:p>
    <w:p w14:paraId="787592E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Relaties/vrienden/peers/ouders/pesten: 13</w:t>
      </w:r>
    </w:p>
    <w:p w14:paraId="5192B17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Vaccinaties: 14</w:t>
      </w:r>
    </w:p>
    <w:p w14:paraId="03AE14F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Klachten (pijn, angst, concentratie, agressie, moe/mat): 15</w:t>
      </w:r>
    </w:p>
    <w:p w14:paraId="48681F0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Behandelingsmogelijkheden/gezondheids- en welzijnszorgvoorzieningen: 16</w:t>
      </w:r>
    </w:p>
    <w:p w14:paraId="5D7C1A3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Verslavingsrisico (games/(genees)middelen/roken/drugs/gokken): 17</w:t>
      </w:r>
    </w:p>
    <w:p w14:paraId="7D06069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Kinderopvang/peuterspeelzaal/onderwijs: 18</w:t>
      </w:r>
    </w:p>
    <w:p w14:paraId="6B38D16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(seksuele) Rijping/relaties: 19</w:t>
      </w:r>
    </w:p>
    <w:p w14:paraId="7DC6864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SOA-preventie/anticonceptie: 20</w:t>
      </w:r>
    </w:p>
    <w:p w14:paraId="441A499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Verblijf in het buitenland: 21</w:t>
      </w:r>
    </w:p>
    <w:p w14:paraId="3F8683D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Psychosociaal: 22</w:t>
      </w:r>
    </w:p>
    <w:p w14:paraId="267DBD3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40D060C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Voorlichtingsmateriaal: 1157, 0..1   (W0020, AN, Alfanumeriek 200)</w:t>
      </w:r>
    </w:p>
    <w:p w14:paraId="151CEFC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1226B3E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Hielprik pasgeborene: R037, 0..1</w:t>
      </w:r>
    </w:p>
    <w:p w14:paraId="71D16BC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Hielprik afgenomen: 368, 0..1   (W0004, BL, Ja Nee)</w:t>
      </w:r>
    </w:p>
    <w:p w14:paraId="0A1FB11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7CD9A16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4413169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Type hielprik: 373, 0..1   (W0316, KL_AN, Type hielprik)</w:t>
      </w:r>
    </w:p>
    <w:p w14:paraId="2B573F1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Eerste hielprik: 01</w:t>
      </w:r>
    </w:p>
    <w:p w14:paraId="4D1CBFE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Herhaalde eerste hielprik: 02</w:t>
      </w:r>
    </w:p>
    <w:p w14:paraId="62FA091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Tweede hielprik: 03</w:t>
      </w:r>
    </w:p>
    <w:p w14:paraId="2D3C400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Herhaalde tweede hielprik: 04</w:t>
      </w:r>
    </w:p>
    <w:p w14:paraId="7B702F1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hielprik: 374, 0..1   (W0025, TS, Datum)</w:t>
      </w:r>
    </w:p>
    <w:p w14:paraId="19CC7A0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hielprikafname: 1431, 0..1   (W0082, AN, Alfanumeriek 4000)</w:t>
      </w:r>
    </w:p>
    <w:p w14:paraId="54730AA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Reden niet afgenomen hielprik: 380, 0..1   (W0313, KL_AN, Reden niet afgenomen hielprik)</w:t>
      </w:r>
    </w:p>
    <w:p w14:paraId="5C6BAE6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Geen bezwaar: 01</w:t>
      </w:r>
    </w:p>
    <w:p w14:paraId="2A0DD50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Medisch bezwaar: 02</w:t>
      </w:r>
    </w:p>
    <w:p w14:paraId="6FB1FE7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Afzien van deelname: 03</w:t>
      </w:r>
    </w:p>
    <w:p w14:paraId="1A7C6A1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Bezwaar reden onbekend: 04</w:t>
      </w:r>
    </w:p>
    <w:p w14:paraId="31FF7B4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Onderzoek elders uitgevoerd: 05</w:t>
      </w:r>
    </w:p>
    <w:p w14:paraId="31293B1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Ziekte(s) doorgemaakt: 06</w:t>
      </w:r>
    </w:p>
    <w:p w14:paraId="15CCDB9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Overleden: 07</w:t>
      </w:r>
    </w:p>
    <w:p w14:paraId="6F1006F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Vertrokken: 08</w:t>
      </w:r>
    </w:p>
    <w:p w14:paraId="54E821E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Dubbel uitgeschreven: 09</w:t>
      </w:r>
    </w:p>
    <w:p w14:paraId="68694B3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Onbekend: 00</w:t>
      </w:r>
    </w:p>
    <w:p w14:paraId="2A788FC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Reden herhaling/tweede hielprik: 379, 0..1   (W0317, KL_AN, Reden herhaling/tweede hielprik)</w:t>
      </w:r>
    </w:p>
    <w:p w14:paraId="6E314BC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Onvoldoende vulling: 01</w:t>
      </w:r>
    </w:p>
    <w:p w14:paraId="7434830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 vroeg geprikt: 02</w:t>
      </w:r>
    </w:p>
    <w:p w14:paraId="1D949CA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Eerste set niet aangekomen: 03</w:t>
      </w:r>
    </w:p>
    <w:p w14:paraId="694ABA8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conclusieve uitslag: 04</w:t>
      </w:r>
    </w:p>
    <w:p w14:paraId="72E2197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Bloedtransfusie: 05</w:t>
      </w:r>
    </w:p>
    <w:p w14:paraId="66F8D1C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7295E6B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Uitslag: 381, 0..1   (W0321, KL_AN, Uitslag)</w:t>
      </w:r>
    </w:p>
    <w:p w14:paraId="7BC0BF4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Negatief: 1</w:t>
      </w:r>
    </w:p>
    <w:p w14:paraId="2C7663C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conclusieve uitslag: 2</w:t>
      </w:r>
    </w:p>
    <w:p w14:paraId="54DF900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Afwijkend: 3</w:t>
      </w:r>
    </w:p>
    <w:p w14:paraId="1FA6481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Setnummer vorige hielprik: 1432, 0..1   (W0018, AN, Alfanumeriek 20)</w:t>
      </w:r>
    </w:p>
    <w:p w14:paraId="4928A6D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Naam uitvoerende persoon: 1411, 0..1   (W0017, AN, Alfanumeriek 50)</w:t>
      </w:r>
    </w:p>
    <w:p w14:paraId="37959C6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Uitvoerende instantie hielprik: 370, 0..1   (W0017, AN, Alfanumeriek 50)</w:t>
      </w:r>
    </w:p>
    <w:p w14:paraId="019E503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317859A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Visus- en oogonderzoek: R038, 0..1</w:t>
      </w:r>
    </w:p>
    <w:p w14:paraId="7113FEF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Oogonderzoek uitgevoerd: 1379, 0..1   (W0004, BL, Ja Nee)</w:t>
      </w:r>
    </w:p>
    <w:p w14:paraId="2728F78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69ADA5B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45BBB1A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Bril/lenzen dragend: 831, 0..1   (W0326, KL_AN, Bril/lenzen dragend)</w:t>
      </w:r>
    </w:p>
    <w:p w14:paraId="4C9C234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Bril: 1</w:t>
      </w:r>
    </w:p>
    <w:p w14:paraId="1D01FDB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Lenzen: 2</w:t>
      </w:r>
    </w:p>
    <w:p w14:paraId="706EFB5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Visus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G117, 0..1</w:t>
      </w:r>
    </w:p>
    <w:p w14:paraId="6CAC483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Soort visuskaart: 1590, 1..1   (W0682, KL_AN, Soort visuskaart)</w:t>
      </w:r>
    </w:p>
    <w:p w14:paraId="285B2E2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LEA 4 meter: 01</w:t>
      </w:r>
    </w:p>
    <w:p w14:paraId="4D05CB8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LEA 5 meter: 02</w:t>
      </w:r>
    </w:p>
    <w:p w14:paraId="725EF46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E-haken 4 meter: 03</w:t>
      </w:r>
    </w:p>
    <w:p w14:paraId="3FD404B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E-haken 5 meter: 04</w:t>
      </w:r>
    </w:p>
    <w:p w14:paraId="43C6AC5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Uitslag visus rechts: 1591, 1..1   (W0683, KL_AN, Uitslag visus)</w:t>
      </w:r>
    </w:p>
    <w:p w14:paraId="37CE4BB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0,1: 01</w:t>
      </w:r>
    </w:p>
    <w:p w14:paraId="003C6C1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0,12: 02</w:t>
      </w:r>
    </w:p>
    <w:p w14:paraId="290BDE2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0,16: 03</w:t>
      </w:r>
    </w:p>
    <w:p w14:paraId="4755C38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0,2: 04</w:t>
      </w:r>
    </w:p>
    <w:p w14:paraId="4039E51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0,25: 05</w:t>
      </w:r>
    </w:p>
    <w:p w14:paraId="0817345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0,32: 06</w:t>
      </w:r>
    </w:p>
    <w:p w14:paraId="7D3EFCC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0,4: 07</w:t>
      </w:r>
    </w:p>
    <w:p w14:paraId="7473AFE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0,5: 08</w:t>
      </w:r>
    </w:p>
    <w:p w14:paraId="15306D3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0,63: 09</w:t>
      </w:r>
    </w:p>
    <w:p w14:paraId="7DDA9C4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0,8: 10</w:t>
      </w:r>
    </w:p>
    <w:p w14:paraId="46AA9D6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1,0: 11</w:t>
      </w:r>
    </w:p>
    <w:p w14:paraId="1A6515B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gelukt: 98</w:t>
      </w:r>
    </w:p>
    <w:p w14:paraId="32FEE82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Uitslag visus links: 1592, 1..1   (W0683, KL_AN, Uitslag visus)</w:t>
      </w:r>
    </w:p>
    <w:p w14:paraId="781CA50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0,1: 01</w:t>
      </w:r>
    </w:p>
    <w:p w14:paraId="7DF4430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0,12: 02</w:t>
      </w:r>
    </w:p>
    <w:p w14:paraId="1EBD426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0,16: 03</w:t>
      </w:r>
    </w:p>
    <w:p w14:paraId="5DAA67C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0,2: 04</w:t>
      </w:r>
    </w:p>
    <w:p w14:paraId="6D5C13C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0,25: 05</w:t>
      </w:r>
    </w:p>
    <w:p w14:paraId="006EEAD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0,32: 06</w:t>
      </w:r>
    </w:p>
    <w:p w14:paraId="3A34339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0,4: 07</w:t>
      </w:r>
    </w:p>
    <w:p w14:paraId="7FAB060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0,5: 08</w:t>
      </w:r>
    </w:p>
    <w:p w14:paraId="5F12793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0,63: 09</w:t>
      </w:r>
    </w:p>
    <w:p w14:paraId="62C0B11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0,8: 10</w:t>
      </w:r>
    </w:p>
    <w:p w14:paraId="1557444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1,0: 11</w:t>
      </w:r>
    </w:p>
    <w:p w14:paraId="4FE25D9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gelukt: 98</w:t>
      </w:r>
    </w:p>
    <w:p w14:paraId="3A2D138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APK-kaart uitslag rechts: 692, 0..1   (W0328, KL_AN, APK-kaart uitslag)</w:t>
      </w:r>
    </w:p>
    <w:p w14:paraId="6E52887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5/30: 01</w:t>
      </w:r>
    </w:p>
    <w:p w14:paraId="6F4B25E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5/20: 02</w:t>
      </w:r>
    </w:p>
    <w:p w14:paraId="30FB2BB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5/15: 03</w:t>
      </w:r>
    </w:p>
    <w:p w14:paraId="2EC83ED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5/10: 04</w:t>
      </w:r>
    </w:p>
    <w:p w14:paraId="531F2BD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5/6: 05</w:t>
      </w:r>
    </w:p>
    <w:p w14:paraId="6DE10B3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5/5: 06</w:t>
      </w:r>
    </w:p>
    <w:p w14:paraId="6D77A3A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gelukt: 99</w:t>
      </w:r>
    </w:p>
    <w:p w14:paraId="21CE2EB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APK-kaart uitslag links: 832, 0..1   (W0328, KL_AN, APK-kaart uitslag)</w:t>
      </w:r>
    </w:p>
    <w:p w14:paraId="7DE3BFE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5/30: 01</w:t>
      </w:r>
    </w:p>
    <w:p w14:paraId="254515E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5/20: 02</w:t>
      </w:r>
    </w:p>
    <w:p w14:paraId="6666C9E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5/15: 03</w:t>
      </w:r>
    </w:p>
    <w:p w14:paraId="105BEA6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5/10: 04</w:t>
      </w:r>
    </w:p>
    <w:p w14:paraId="313D0CB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5/6: 05</w:t>
      </w:r>
    </w:p>
    <w:p w14:paraId="0E1DE6B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5/5: 06</w:t>
      </w:r>
    </w:p>
    <w:p w14:paraId="2C295F6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gelukt: 99</w:t>
      </w:r>
    </w:p>
    <w:p w14:paraId="4A3D2F6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APK-TOV-kaart 5 meter uitslag rechts: 1418, 0..1   (W0654, KL_AN, APK-TOV-kaart 5 meter uitslag)</w:t>
      </w:r>
    </w:p>
    <w:p w14:paraId="2851805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5/30: 01</w:t>
      </w:r>
    </w:p>
    <w:p w14:paraId="59B4E98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5/20: 02</w:t>
      </w:r>
    </w:p>
    <w:p w14:paraId="0C70108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5/15: 03</w:t>
      </w:r>
    </w:p>
    <w:p w14:paraId="4235CF4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5/10: 04</w:t>
      </w:r>
    </w:p>
    <w:p w14:paraId="255D82E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5/6: 05</w:t>
      </w:r>
    </w:p>
    <w:p w14:paraId="0F74976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5/5: 06</w:t>
      </w:r>
    </w:p>
    <w:p w14:paraId="06E184C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5/4: 07</w:t>
      </w:r>
    </w:p>
    <w:p w14:paraId="14AF231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5/3: 08</w:t>
      </w:r>
    </w:p>
    <w:p w14:paraId="1DE181D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gelukt: 99</w:t>
      </w:r>
    </w:p>
    <w:p w14:paraId="6F40060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APK-TOV-kaart 5 meter uitslag links: 1419, 0..1   (W0654, KL_AN, APK-TOV-kaart 5 meter uitslag)</w:t>
      </w:r>
    </w:p>
    <w:p w14:paraId="063509D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5/30: 01</w:t>
      </w:r>
    </w:p>
    <w:p w14:paraId="3BC79DA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5/20: 02</w:t>
      </w:r>
    </w:p>
    <w:p w14:paraId="73F8D98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5/15: 03</w:t>
      </w:r>
    </w:p>
    <w:p w14:paraId="2CBCF3A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5/10: 04</w:t>
      </w:r>
    </w:p>
    <w:p w14:paraId="67DCBDD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5/6: 05</w:t>
      </w:r>
    </w:p>
    <w:p w14:paraId="1A6AB47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5/5: 06</w:t>
      </w:r>
    </w:p>
    <w:p w14:paraId="0A9A4C9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5/4: 07</w:t>
      </w:r>
    </w:p>
    <w:p w14:paraId="5C7A07E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5/3: 08</w:t>
      </w:r>
    </w:p>
    <w:p w14:paraId="508D7C0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gelukt: 99</w:t>
      </w:r>
    </w:p>
    <w:p w14:paraId="5EDC46A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APK-TOV-kaart 4 meter uitslag rechts: 1420, 0..1   (W0655, KL_AN, APK-TOV-kaart 4 meter uitslag)</w:t>
      </w:r>
    </w:p>
    <w:p w14:paraId="439039C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4/30: 01</w:t>
      </w:r>
    </w:p>
    <w:p w14:paraId="0F058CD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4/20: 02</w:t>
      </w:r>
    </w:p>
    <w:p w14:paraId="62F7FBA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4/15: 03</w:t>
      </w:r>
    </w:p>
    <w:p w14:paraId="5E7D10D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4/10: 04</w:t>
      </w:r>
    </w:p>
    <w:p w14:paraId="7EFB577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4/6: 05</w:t>
      </w:r>
    </w:p>
    <w:p w14:paraId="0B57C19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4/5: 06</w:t>
      </w:r>
    </w:p>
    <w:p w14:paraId="40AA37F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4/4: 07</w:t>
      </w:r>
    </w:p>
    <w:p w14:paraId="5D30BE9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4/3: 08</w:t>
      </w:r>
    </w:p>
    <w:p w14:paraId="320D715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gelukt: 99</w:t>
      </w:r>
    </w:p>
    <w:p w14:paraId="48C2DEF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APK-TOV-kaart 4 meter uitslag links: 1421, 0..1   (W0655, KL_AN, APK-TOV-kaart 4 meter uitslag)</w:t>
      </w:r>
    </w:p>
    <w:p w14:paraId="76EF9B7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4/30: 01</w:t>
      </w:r>
    </w:p>
    <w:p w14:paraId="612B1A5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4/20: 02</w:t>
      </w:r>
    </w:p>
    <w:p w14:paraId="4D9F333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4/15: 03</w:t>
      </w:r>
    </w:p>
    <w:p w14:paraId="6F7D494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4/10: 04</w:t>
      </w:r>
    </w:p>
    <w:p w14:paraId="347129B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4/6: 05</w:t>
      </w:r>
    </w:p>
    <w:p w14:paraId="745B4F1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4/5: 06</w:t>
      </w:r>
    </w:p>
    <w:p w14:paraId="6DF602D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4/4: 07</w:t>
      </w:r>
    </w:p>
    <w:p w14:paraId="11D8CC8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4/3: 08</w:t>
      </w:r>
    </w:p>
    <w:p w14:paraId="452A19D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gelukt: 99</w:t>
      </w:r>
    </w:p>
    <w:p w14:paraId="7B2E816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APK-TOV-kaart 3 meter uitslag rechts: 833, 0..1   (W0330, KL_AN, APK-TOV-kaart 3 meter uitslag)</w:t>
      </w:r>
    </w:p>
    <w:p w14:paraId="4226677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3/30: 01</w:t>
      </w:r>
    </w:p>
    <w:p w14:paraId="565D0CF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3/20: 02</w:t>
      </w:r>
    </w:p>
    <w:p w14:paraId="4AC812F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3/15: 03</w:t>
      </w:r>
    </w:p>
    <w:p w14:paraId="788B508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3/10: 04</w:t>
      </w:r>
    </w:p>
    <w:p w14:paraId="139D7F5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3/6: 05</w:t>
      </w:r>
    </w:p>
    <w:p w14:paraId="1C2A47A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3/5: 06</w:t>
      </w:r>
    </w:p>
    <w:p w14:paraId="1D0C9E5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3/4: 07</w:t>
      </w:r>
    </w:p>
    <w:p w14:paraId="0823A8C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3/3: 08</w:t>
      </w:r>
    </w:p>
    <w:p w14:paraId="5B0DC79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gelukt: 99</w:t>
      </w:r>
    </w:p>
    <w:p w14:paraId="3AAE864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APK-TOV-kaart 3 meter uitslag links: 834, 0..1   (W0330, KL_AN, APK-TOV-kaart 3 meter uitslag)</w:t>
      </w:r>
    </w:p>
    <w:p w14:paraId="54633CB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3/30: 01</w:t>
      </w:r>
    </w:p>
    <w:p w14:paraId="7E1E402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3/20: 02</w:t>
      </w:r>
    </w:p>
    <w:p w14:paraId="698F1C8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3/15: 03</w:t>
      </w:r>
    </w:p>
    <w:p w14:paraId="324698D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3/10: 04</w:t>
      </w:r>
    </w:p>
    <w:p w14:paraId="596297F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3/6: 05</w:t>
      </w:r>
    </w:p>
    <w:p w14:paraId="366BF3F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3/5: 06</w:t>
      </w:r>
    </w:p>
    <w:p w14:paraId="667ADE0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3/4: 07</w:t>
      </w:r>
    </w:p>
    <w:p w14:paraId="12A5E06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3/3: 08</w:t>
      </w:r>
    </w:p>
    <w:p w14:paraId="009ED26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gelukt: 99</w:t>
      </w:r>
    </w:p>
    <w:p w14:paraId="67FA33A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LH-kaart uitslag rechts: 835, 0..1   (W0332, KL_AN, LH-kaart uitslag)</w:t>
      </w:r>
    </w:p>
    <w:p w14:paraId="049C41A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0,10: 01</w:t>
      </w:r>
    </w:p>
    <w:p w14:paraId="799024A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0,16: 02</w:t>
      </w:r>
    </w:p>
    <w:p w14:paraId="29DBB56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0,25: 03</w:t>
      </w:r>
    </w:p>
    <w:p w14:paraId="6CC9E41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0,40: 04</w:t>
      </w:r>
    </w:p>
    <w:p w14:paraId="1840136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0,50: 05</w:t>
      </w:r>
    </w:p>
    <w:p w14:paraId="6D3465F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0,63: 06</w:t>
      </w:r>
    </w:p>
    <w:p w14:paraId="0E3802D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0,80: 07</w:t>
      </w:r>
    </w:p>
    <w:p w14:paraId="15D159E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1,00: 08</w:t>
      </w:r>
    </w:p>
    <w:p w14:paraId="1B72D96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gelukt: 99</w:t>
      </w:r>
    </w:p>
    <w:p w14:paraId="200BCA4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LH-kaart uitslag links: 836, 0..1   (W0332, KL_AN, LH-kaart uitslag)</w:t>
      </w:r>
    </w:p>
    <w:p w14:paraId="7F5C72B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0,10: 01</w:t>
      </w:r>
    </w:p>
    <w:p w14:paraId="18A9BDA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0,16: 02</w:t>
      </w:r>
    </w:p>
    <w:p w14:paraId="42DDB48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0,25: 03</w:t>
      </w:r>
    </w:p>
    <w:p w14:paraId="4E6307A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0,40: 04</w:t>
      </w:r>
    </w:p>
    <w:p w14:paraId="4829EB2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0,50: 05</w:t>
      </w:r>
    </w:p>
    <w:p w14:paraId="0B304F8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0,63: 06</w:t>
      </w:r>
    </w:p>
    <w:p w14:paraId="5767C5A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0,80: 07</w:t>
      </w:r>
    </w:p>
    <w:p w14:paraId="4315BEA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1,00: 08</w:t>
      </w:r>
    </w:p>
    <w:p w14:paraId="343FEE9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gelukt: 99</w:t>
      </w:r>
    </w:p>
    <w:p w14:paraId="13B14CE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Landolt-C-kaart uitslag rechts: 837, 0..1   (W0334, KL_AN, Landolt-C-kaart uitslag)</w:t>
      </w:r>
    </w:p>
    <w:p w14:paraId="13E12F2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0,1: 01</w:t>
      </w:r>
    </w:p>
    <w:p w14:paraId="40DA220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0,12: 02</w:t>
      </w:r>
    </w:p>
    <w:p w14:paraId="0B58A8B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0,15: 03</w:t>
      </w:r>
    </w:p>
    <w:p w14:paraId="634C0D4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0,2: 04</w:t>
      </w:r>
    </w:p>
    <w:p w14:paraId="77A53B9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0,25: 05</w:t>
      </w:r>
    </w:p>
    <w:p w14:paraId="18ED27C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0,3: 06</w:t>
      </w:r>
    </w:p>
    <w:p w14:paraId="5D1B5E5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0,4: 07</w:t>
      </w:r>
    </w:p>
    <w:p w14:paraId="7DFF557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0,5: 08</w:t>
      </w:r>
    </w:p>
    <w:p w14:paraId="477FC8D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0,65: 09</w:t>
      </w:r>
    </w:p>
    <w:p w14:paraId="0C47F87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0,8: 10</w:t>
      </w:r>
    </w:p>
    <w:p w14:paraId="4014588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1,0: 11</w:t>
      </w:r>
    </w:p>
    <w:p w14:paraId="6794343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gelukt: 99</w:t>
      </w:r>
    </w:p>
    <w:p w14:paraId="3BA301C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Landolt-C-kaart uitslag links: 838, 0..1   (W0334, KL_AN, Landolt-C-kaart uitslag)</w:t>
      </w:r>
    </w:p>
    <w:p w14:paraId="7788488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0,1: 01</w:t>
      </w:r>
    </w:p>
    <w:p w14:paraId="4253019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0,12: 02</w:t>
      </w:r>
    </w:p>
    <w:p w14:paraId="0571C21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0,15: 03</w:t>
      </w:r>
    </w:p>
    <w:p w14:paraId="782F04C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0,2: 04</w:t>
      </w:r>
    </w:p>
    <w:p w14:paraId="3ED82BA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0,25: 05</w:t>
      </w:r>
    </w:p>
    <w:p w14:paraId="060E7C6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0,3: 06</w:t>
      </w:r>
    </w:p>
    <w:p w14:paraId="74C76F1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0,4: 07</w:t>
      </w:r>
    </w:p>
    <w:p w14:paraId="21FE4A0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0,5: 08</w:t>
      </w:r>
    </w:p>
    <w:p w14:paraId="336AEC0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0,65: 09</w:t>
      </w:r>
    </w:p>
    <w:p w14:paraId="27EE6BB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0,8: 10</w:t>
      </w:r>
    </w:p>
    <w:p w14:paraId="00A71FC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1,0: 11</w:t>
      </w:r>
    </w:p>
    <w:p w14:paraId="267AD60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gelukt: 99</w:t>
      </w:r>
    </w:p>
    <w:p w14:paraId="5171C85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Conclusie visusbepaling: 408, 0..1   (W0336, KL_AN, Voldoende Onvoldoende Twijfelachtig)</w:t>
      </w:r>
    </w:p>
    <w:p w14:paraId="151FE2B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Voldoende: 1</w:t>
      </w:r>
    </w:p>
    <w:p w14:paraId="0348BF8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Twijfelachtig: 2</w:t>
      </w:r>
    </w:p>
    <w:p w14:paraId="18E850F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Onvoldoende: 3</w:t>
      </w:r>
    </w:p>
    <w:p w14:paraId="23780DE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02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03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Conclusie visus 3 jaar: 1618, 0..1   (W0284, KL_AN, Voldoende Onvoldoende)</w:t>
        </w:r>
      </w:ins>
    </w:p>
    <w:p w14:paraId="4FB9F11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04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05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Voldoende: 1</w:t>
        </w:r>
      </w:ins>
    </w:p>
    <w:p w14:paraId="2B62021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06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07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Onvoldoende: 2</w:t>
        </w:r>
      </w:ins>
    </w:p>
    <w:p w14:paraId="69F6782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visusbepaling: 839, 0..1   (W0082, AN, Alfanumeriek 4000)</w:t>
      </w:r>
    </w:p>
    <w:p w14:paraId="2F6B730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Cornea lichtreflex rechts: 390, 0..1   (W0175, KL_AN, Plus Min)</w:t>
      </w:r>
    </w:p>
    <w:p w14:paraId="4829136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6ADB6A2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7E8367E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Cornea lichtreflex links: 391, 0..1   (W0175, KL_AN, Plus Min)</w:t>
      </w:r>
    </w:p>
    <w:p w14:paraId="1235E2C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3848FE3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634DB11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Rode fundusreflex rechts: 840, 0..1   (W0175, KL_AN, Plus Min)</w:t>
      </w:r>
    </w:p>
    <w:p w14:paraId="368EA34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191ACD4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344231F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Rode fundusreflex links: 841, 0..1   (W0175, KL_AN, Plus Min)</w:t>
      </w:r>
    </w:p>
    <w:p w14:paraId="6A84101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676A657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77C3BD5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Afdektest: geen instel beweging rechts: 392, 0..1   (W0175, KL_AN, Plus Min)</w:t>
      </w:r>
    </w:p>
    <w:p w14:paraId="2B44233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70073EF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6107184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Afdektest: geen instel beweging links: 393, 0..1   (W0175, KL_AN, Plus Min)</w:t>
      </w:r>
    </w:p>
    <w:p w14:paraId="683ACBA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32A4D06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77DB61A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Volgbeweging binoculair rechts: 396, 0..1   (W0175, KL_AN, Plus Min)</w:t>
      </w:r>
    </w:p>
    <w:p w14:paraId="363ED90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2419B23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08D6064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Volgbeweging binoculair links: 397, 0..1   (W0175, KL_AN, Plus Min)</w:t>
      </w:r>
    </w:p>
    <w:p w14:paraId="15BB8AA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56C3706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22BCE92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Volgbeweging monoculair rechts: 398, 0..1   (W0175, KL_AN, Plus Min)</w:t>
      </w:r>
    </w:p>
    <w:p w14:paraId="444A4C8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7167719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287DD32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Volgbeweging monoculair links: 399, 0..1   (W0175, KL_AN, Plus Min)</w:t>
      </w:r>
    </w:p>
    <w:p w14:paraId="7E1A271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4C5B098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5B896E4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inspectie oog: 851, 0..1   (W0082, AN, Alfanumeriek 4000)</w:t>
      </w:r>
    </w:p>
    <w:p w14:paraId="4257E19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40767B9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Hartonderzoek: R039, 0..1</w:t>
      </w:r>
    </w:p>
    <w:p w14:paraId="1C6FC42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Hartonderzoek uitgevoerd: 855, 1..1   (W0004, BL, Ja Nee)</w:t>
      </w:r>
    </w:p>
    <w:p w14:paraId="06C5729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5FC939C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45BA995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Geruis intensiteit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G044, 0..*</w:t>
      </w:r>
    </w:p>
    <w:p w14:paraId="2299060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Geruis intensiteit: 856, 1..1   (W0367, KL_AN, Geruis intensiteit)</w:t>
      </w:r>
    </w:p>
    <w:p w14:paraId="6389249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Graad 1/6: 01</w:t>
      </w:r>
    </w:p>
    <w:p w14:paraId="1F4CA95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Graad 2/6: 02</w:t>
      </w:r>
    </w:p>
    <w:p w14:paraId="5B09403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Graad 3/6: 03</w:t>
      </w:r>
    </w:p>
    <w:p w14:paraId="0CF0DD5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Graad 4/6: 04</w:t>
      </w:r>
    </w:p>
    <w:p w14:paraId="0F67186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Graad 5/6: 05</w:t>
      </w:r>
    </w:p>
    <w:p w14:paraId="01203F8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Graad 6/6: 06</w:t>
      </w:r>
    </w:p>
    <w:p w14:paraId="4D31C72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Methode meting: 1202, 1..1   (W0270, KL_AN, Methode hartgeruismeting)</w:t>
      </w:r>
    </w:p>
    <w:p w14:paraId="09B2FED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Zittend: 1</w:t>
      </w:r>
    </w:p>
    <w:p w14:paraId="32E735D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Liggend: 2</w:t>
      </w:r>
    </w:p>
    <w:p w14:paraId="6B09CB6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Geruis timing: 858, 0..1   (W0368, KL_AN, Geruis timing)</w:t>
      </w:r>
    </w:p>
    <w:p w14:paraId="71CE0FA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Systolisch: 01</w:t>
      </w:r>
    </w:p>
    <w:p w14:paraId="093A771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Diastolisch: 02</w:t>
      </w:r>
    </w:p>
    <w:p w14:paraId="22F6B07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Holosystolisch: 03</w:t>
      </w:r>
    </w:p>
    <w:p w14:paraId="6CDC0D7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Continu geruis: 04</w:t>
      </w:r>
    </w:p>
    <w:p w14:paraId="50FE227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Onduidelijk: 05</w:t>
      </w:r>
    </w:p>
    <w:p w14:paraId="407E0A8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Lokalisatie: 859, 0..1   (W0082, AN, Alfanumeriek 4000)</w:t>
      </w:r>
    </w:p>
    <w:p w14:paraId="3E668CD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Voortgeleiding: 860, 0..1   (W0082, AN, Alfanumeriek 4000)</w:t>
      </w:r>
    </w:p>
    <w:p w14:paraId="7F36365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harttonen: 861, 0..1   (W0082, AN, Alfanumeriek 4000)</w:t>
      </w:r>
    </w:p>
    <w:p w14:paraId="5DCEF1A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hartritme: 862, 0..1   (W0082, AN, Alfanumeriek 4000)</w:t>
      </w:r>
    </w:p>
    <w:p w14:paraId="67199C4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Bloeddruk systolisch: 1486, 0..1   (W0667, PQ, Bloeddruk)</w:t>
      </w:r>
    </w:p>
    <w:p w14:paraId="5C8C953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Bloeddruk diastolisch: 1487, 0..1   (W0667, PQ, Bloeddruk)</w:t>
      </w:r>
    </w:p>
    <w:p w14:paraId="18449DB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Lever: 206, 0..1   (W0369, KL_AN, Vergroot Niet vergroot)</w:t>
      </w:r>
    </w:p>
    <w:p w14:paraId="1B636DA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Vergroot: 1</w:t>
      </w:r>
    </w:p>
    <w:p w14:paraId="5072FA1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vergroot: 2</w:t>
      </w:r>
    </w:p>
    <w:p w14:paraId="65F0E3F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Milt: 207, 0..1   (W0369, KL_AN, Vergroot Niet vergroot)</w:t>
      </w:r>
    </w:p>
    <w:p w14:paraId="6566BA5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Vergroot: 1</w:t>
      </w:r>
    </w:p>
    <w:p w14:paraId="3106C71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vergroot: 2</w:t>
      </w:r>
    </w:p>
    <w:p w14:paraId="6C10750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A. femoralis rechts: 146, 0..1   (W0175, KL_AN, Plus Min)</w:t>
      </w:r>
    </w:p>
    <w:p w14:paraId="4E6665C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495C8EF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7EE6631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A. femoralis links: 746, 0..1   (W0175, KL_AN, Plus Min)</w:t>
      </w:r>
    </w:p>
    <w:p w14:paraId="67753C4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1795790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5C51059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Overige bijzonderheden hartonderzoek: 428, 0..1   (W0082, AN, Alfanumeriek 4000)</w:t>
      </w:r>
    </w:p>
    <w:p w14:paraId="2B4F677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2041074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Gehooronderzoek: R040, 0..1</w:t>
      </w:r>
    </w:p>
    <w:p w14:paraId="79C076A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Gehooronderzoek uitgevoerd: 438, 1..1   (W0004, BL, Ja Nee)</w:t>
      </w:r>
    </w:p>
    <w:p w14:paraId="67957C7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6CD42B0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2284ABC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gehooronderzoek: 863, 0..1   (W0082, AN, Alfanumeriek 4000)</w:t>
      </w:r>
    </w:p>
    <w:p w14:paraId="56BEB62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Screeningsinstrument NGS: 1331, 0..1   (W0638, KL_AN, Screeningsinstrument NGS)</w:t>
      </w:r>
    </w:p>
    <w:p w14:paraId="6D5ECD3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OAE: 01</w:t>
      </w:r>
    </w:p>
    <w:p w14:paraId="68F4532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AABR: 02</w:t>
      </w:r>
    </w:p>
    <w:p w14:paraId="00280A9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Uitslag 1e NGS rechts: 439, 0..1   (W0284, KL_AN, Voldoende Onvoldoende)</w:t>
      </w:r>
    </w:p>
    <w:p w14:paraId="1B2A240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Voldoende: 1</w:t>
      </w:r>
    </w:p>
    <w:p w14:paraId="3AB4379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Onvoldoende: 2</w:t>
      </w:r>
    </w:p>
    <w:p w14:paraId="2EC4B1E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Uitslag 1e NGS links: 441, 0..1   (W0284, KL_AN, Voldoende Onvoldoende)</w:t>
      </w:r>
    </w:p>
    <w:p w14:paraId="4AE9F14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Voldoende: 1</w:t>
      </w:r>
    </w:p>
    <w:p w14:paraId="0BD98B5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Onvoldoende: 2</w:t>
      </w:r>
    </w:p>
    <w:p w14:paraId="33C2F64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Uitslag 2e NGS rechts: 442, 0..1   (W0284, KL_AN, Voldoende Onvoldoende)</w:t>
      </w:r>
    </w:p>
    <w:p w14:paraId="596DBBD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Voldoende: 1</w:t>
      </w:r>
    </w:p>
    <w:p w14:paraId="61CBB84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Onvoldoende: 2</w:t>
      </w:r>
    </w:p>
    <w:p w14:paraId="5F68D30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  <w:t>Uitslag 2e NGS links: 444, 0..1   (W0284, KL_AN, Voldoende Onvoldoende)</w:t>
      </w:r>
    </w:p>
    <w:p w14:paraId="5374BAF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Voldoende: 1</w:t>
      </w:r>
    </w:p>
    <w:p w14:paraId="40346BA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Onvoldoende: 2</w:t>
      </w:r>
    </w:p>
    <w:p w14:paraId="3612665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Uitslag 3e NGS rechts: 445, 0..1   (W0284, KL_AN, Voldoende Onvoldoende)</w:t>
      </w:r>
    </w:p>
    <w:p w14:paraId="7AED09C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Voldoende: 1</w:t>
      </w:r>
    </w:p>
    <w:p w14:paraId="729DAA0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Onvoldoende: 2</w:t>
      </w:r>
    </w:p>
    <w:p w14:paraId="2591B7E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Uitslag 3e NGS links: 447, 0..1   (W0284, KL_AN, Voldoende Onvoldoende)</w:t>
      </w:r>
    </w:p>
    <w:p w14:paraId="6249B4A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Voldoende: 1</w:t>
      </w:r>
    </w:p>
    <w:p w14:paraId="40A4FF7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Onvoldoende: 2</w:t>
      </w:r>
    </w:p>
    <w:p w14:paraId="14E8DE3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Gescreend in NICU: 1413, 0..1   (W0004, BL, Ja Nee)</w:t>
      </w:r>
    </w:p>
    <w:p w14:paraId="44A2562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22CFCC0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18D38C7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Diagnose Audiologisch Centrum gehoor rechts: 1434, 0..1   (W0661, KL_AN, Diagnose Audiologisch Centrum)</w:t>
      </w:r>
    </w:p>
    <w:p w14:paraId="06C0ECE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Normaal gehoor: 01</w:t>
      </w:r>
    </w:p>
    <w:p w14:paraId="324E1A5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Permanent conductief gehoorverlies: 02</w:t>
      </w:r>
    </w:p>
    <w:p w14:paraId="79543D3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Gemengd gehoorverlies: 03</w:t>
      </w:r>
    </w:p>
    <w:p w14:paraId="2FBD2BC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Perceptief gehoorverlies: cochleair: 04</w:t>
      </w:r>
    </w:p>
    <w:p w14:paraId="0744CE4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Perceptief gehoorverlies: auditieve neuropathie: 05</w:t>
      </w:r>
    </w:p>
    <w:p w14:paraId="75AB407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45D586B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Diagnose Audiologisch Centrum gehoor links: 1433, 0..1   (W0661, KL_AN, Diagnose Audiologisch Centrum)</w:t>
      </w:r>
    </w:p>
    <w:p w14:paraId="2B9E518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Normaal gehoor: 01</w:t>
      </w:r>
    </w:p>
    <w:p w14:paraId="73AA9E9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Permanent conductief gehoorverlies: 02</w:t>
      </w:r>
    </w:p>
    <w:p w14:paraId="73927B3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Gemengd gehoorverlies: 03</w:t>
      </w:r>
    </w:p>
    <w:p w14:paraId="558ECD8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Perceptief gehoorverlies: cochleair: 04</w:t>
      </w:r>
    </w:p>
    <w:p w14:paraId="626F329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Perceptief gehoorverlies: auditieve neuropathie: 05</w:t>
      </w:r>
    </w:p>
    <w:p w14:paraId="5EF5C64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15C4FE7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Advies Audiologisch Centrum aan ouders: 1435, 0..1   (W0662, KL_AN, Advies Audiologisch Centrum aan ouders)</w:t>
      </w:r>
    </w:p>
    <w:p w14:paraId="4163FA0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Geen: 01</w:t>
      </w:r>
    </w:p>
    <w:p w14:paraId="337C62C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Controle: 02</w:t>
      </w:r>
    </w:p>
    <w:p w14:paraId="45E5F33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Hoortoestel(len): 03</w:t>
      </w:r>
    </w:p>
    <w:p w14:paraId="21AF473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Gezinsbegeleiding: 04</w:t>
      </w:r>
    </w:p>
    <w:p w14:paraId="5C4AD29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Consult KNO-arts: 05</w:t>
      </w:r>
    </w:p>
    <w:p w14:paraId="3D7E59C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Consult ander specialisme dan KNO-arts: 06</w:t>
      </w:r>
    </w:p>
    <w:p w14:paraId="3347F0F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Voorlichting: 07</w:t>
      </w:r>
    </w:p>
    <w:p w14:paraId="69F4890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653A969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Toelichting advies Audiologisch Centrum aan ouders: 1436, 0..1   (W0082, AN, Alfanumeriek 4000)</w:t>
      </w:r>
    </w:p>
    <w:p w14:paraId="13AFAA5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Testtoon aangeboden: 864, 0..1   (W0378, KL_AN, Testtoon aangeboden)</w:t>
      </w:r>
    </w:p>
    <w:p w14:paraId="5525DD9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15: 01</w:t>
      </w:r>
    </w:p>
    <w:p w14:paraId="28B3910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20: 02</w:t>
      </w:r>
    </w:p>
    <w:p w14:paraId="0BCE72F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Testtoon 500 rechts: 1203, 0..1   (W0175, KL_AN, Plus Min)</w:t>
      </w:r>
    </w:p>
    <w:p w14:paraId="0A1DFA0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3B0E89A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37C3D01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Testtoon 500 links: 1204, 0..1   (W0175, KL_AN, Plus Min)</w:t>
      </w:r>
    </w:p>
    <w:p w14:paraId="6E11F47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41DB6BD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19C4FA6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Testtoon 1000 rechts: 1205, 0..1   (W0175, KL_AN, Plus Min)</w:t>
      </w:r>
    </w:p>
    <w:p w14:paraId="34C6754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3C8E831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424879E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Testtoon 1000 links: 1206, 0..1   (W0175, KL_AN, Plus Min)</w:t>
      </w:r>
    </w:p>
    <w:p w14:paraId="717862C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3271AB4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4DC3C35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Testtoon 2000 rechts: 1207, 0..1   (W0175, KL_AN, Plus Min)</w:t>
      </w:r>
    </w:p>
    <w:p w14:paraId="6A29BB9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5E0D972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4A6C4EB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Testtoon 2000 links: 1208, 0..1   (W0175, KL_AN, Plus Min)</w:t>
      </w:r>
    </w:p>
    <w:p w14:paraId="3815A2D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3116024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3463342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Testtoon 3000 rechts: 1209, 0..1   (W0175, KL_AN, Plus Min)</w:t>
      </w:r>
    </w:p>
    <w:p w14:paraId="5CD41FB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50D0C89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74ACAD1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Testtoon 3000 links: 1210, 0..1   (W0175, KL_AN, Plus Min)</w:t>
      </w:r>
    </w:p>
    <w:p w14:paraId="1F79097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016D30C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54F47F7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Testtoon 4000 rechts: 1211, 0..1   (W0175, KL_AN, Plus Min)</w:t>
      </w:r>
    </w:p>
    <w:p w14:paraId="42CA847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6E47DFA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565C0C7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Testtoon 4000 links: 1212, 0..1   (W0175, KL_AN, Plus Min)</w:t>
      </w:r>
    </w:p>
    <w:p w14:paraId="24581D2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63636A2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77EB9C0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Testtoon 6000 rechts: 1213, 0..1   (W0175, KL_AN, Plus Min)</w:t>
      </w:r>
    </w:p>
    <w:p w14:paraId="24CE88A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225E022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0B86746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Testtoon 6000 links: 1214, 0..1   (W0175, KL_AN, Plus Min)</w:t>
      </w:r>
    </w:p>
    <w:p w14:paraId="402D720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2A7B8C9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60CD833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Uitslag gehoorscreening: 865, 0..1   (W0284, KL_AN, Voldoende Onvoldoende)</w:t>
      </w:r>
    </w:p>
    <w:p w14:paraId="472F2F8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Voldoende: 1</w:t>
      </w:r>
    </w:p>
    <w:p w14:paraId="783EBBA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Onvoldoende: 2</w:t>
      </w:r>
    </w:p>
    <w:p w14:paraId="19B3158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Drempel 500 rechts: 1216, 0..1   (W0392, KL_AN, Testtoon waarde)</w:t>
      </w:r>
    </w:p>
    <w:p w14:paraId="064D6D3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0: 01</w:t>
      </w:r>
    </w:p>
    <w:p w14:paraId="63632E3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5: 02</w:t>
      </w:r>
    </w:p>
    <w:p w14:paraId="6EF0FB6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10: 03</w:t>
      </w:r>
    </w:p>
    <w:p w14:paraId="2DE8745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15: 04</w:t>
      </w:r>
    </w:p>
    <w:p w14:paraId="49C3AE4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20: 05</w:t>
      </w:r>
    </w:p>
    <w:p w14:paraId="7301CBF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25: 06</w:t>
      </w:r>
    </w:p>
    <w:p w14:paraId="26FB557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30: 07</w:t>
      </w:r>
    </w:p>
    <w:p w14:paraId="130B9F9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35: 08</w:t>
      </w:r>
    </w:p>
    <w:p w14:paraId="3FF6FF8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40: 09</w:t>
      </w:r>
    </w:p>
    <w:p w14:paraId="01B5F8C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45: 10</w:t>
      </w:r>
    </w:p>
    <w:p w14:paraId="3D157AC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50: 11</w:t>
      </w:r>
    </w:p>
    <w:p w14:paraId="7C13FCA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55: 12</w:t>
      </w:r>
    </w:p>
    <w:p w14:paraId="25CFC99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60: 13</w:t>
      </w:r>
    </w:p>
    <w:p w14:paraId="2F76622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65: 14</w:t>
      </w:r>
    </w:p>
    <w:p w14:paraId="6B9F5A8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70: 15</w:t>
      </w:r>
    </w:p>
    <w:p w14:paraId="5B603B3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75: 16</w:t>
      </w:r>
    </w:p>
    <w:p w14:paraId="15CC8EE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80: 17</w:t>
      </w:r>
    </w:p>
    <w:p w14:paraId="639369F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85: 18</w:t>
      </w:r>
    </w:p>
    <w:p w14:paraId="29561DF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90: 19</w:t>
      </w:r>
    </w:p>
    <w:p w14:paraId="67C7C39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Drempel 500 links: 1218, 0..1   (W0392, KL_AN, Testtoon waarde)</w:t>
      </w:r>
    </w:p>
    <w:p w14:paraId="75A7B9F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0: 01</w:t>
      </w:r>
    </w:p>
    <w:p w14:paraId="3E97375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5: 02</w:t>
      </w:r>
    </w:p>
    <w:p w14:paraId="4A31E36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10: 03</w:t>
      </w:r>
    </w:p>
    <w:p w14:paraId="76EEFE5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15: 04</w:t>
      </w:r>
    </w:p>
    <w:p w14:paraId="499FB0A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20: 05</w:t>
      </w:r>
    </w:p>
    <w:p w14:paraId="0E491CA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25: 06</w:t>
      </w:r>
    </w:p>
    <w:p w14:paraId="25DC598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30: 07</w:t>
      </w:r>
    </w:p>
    <w:p w14:paraId="11627DD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35: 08</w:t>
      </w:r>
    </w:p>
    <w:p w14:paraId="0A832C2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40: 09</w:t>
      </w:r>
    </w:p>
    <w:p w14:paraId="654195B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45: 10</w:t>
      </w:r>
    </w:p>
    <w:p w14:paraId="2019FE4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50: 11</w:t>
      </w:r>
    </w:p>
    <w:p w14:paraId="203DA1D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55: 12</w:t>
      </w:r>
    </w:p>
    <w:p w14:paraId="7777AFF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60: 13</w:t>
      </w:r>
    </w:p>
    <w:p w14:paraId="45A598C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65: 14</w:t>
      </w:r>
    </w:p>
    <w:p w14:paraId="7CE2D73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70: 15</w:t>
      </w:r>
    </w:p>
    <w:p w14:paraId="2568544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75: 16</w:t>
      </w:r>
    </w:p>
    <w:p w14:paraId="2E75A06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80: 17</w:t>
      </w:r>
    </w:p>
    <w:p w14:paraId="71965D6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85: 18</w:t>
      </w:r>
    </w:p>
    <w:p w14:paraId="308988F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90: 19</w:t>
      </w:r>
    </w:p>
    <w:p w14:paraId="27592CA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Drempel 1000 rechts: 1220, 0..1   (W0392, KL_AN, Testtoon waarde)</w:t>
      </w:r>
    </w:p>
    <w:p w14:paraId="2312B4D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0: 01</w:t>
      </w:r>
    </w:p>
    <w:p w14:paraId="1FB19D5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5: 02</w:t>
      </w:r>
    </w:p>
    <w:p w14:paraId="7BECD8C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10: 03</w:t>
      </w:r>
    </w:p>
    <w:p w14:paraId="48455EE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15: 04</w:t>
      </w:r>
    </w:p>
    <w:p w14:paraId="285598B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20: 05</w:t>
      </w:r>
    </w:p>
    <w:p w14:paraId="76D02FB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25: 06</w:t>
      </w:r>
    </w:p>
    <w:p w14:paraId="2BC3892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30: 07</w:t>
      </w:r>
    </w:p>
    <w:p w14:paraId="07705E0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35: 08</w:t>
      </w:r>
    </w:p>
    <w:p w14:paraId="7CD3FE5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40: 09</w:t>
      </w:r>
    </w:p>
    <w:p w14:paraId="6BD2557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45: 10</w:t>
      </w:r>
    </w:p>
    <w:p w14:paraId="7F25465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50: 11</w:t>
      </w:r>
    </w:p>
    <w:p w14:paraId="5408538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55: 12</w:t>
      </w:r>
    </w:p>
    <w:p w14:paraId="5E79D08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60: 13</w:t>
      </w:r>
    </w:p>
    <w:p w14:paraId="02421E3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65: 14</w:t>
      </w:r>
    </w:p>
    <w:p w14:paraId="3D8D126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70: 15</w:t>
      </w:r>
    </w:p>
    <w:p w14:paraId="6807894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75: 16</w:t>
      </w:r>
    </w:p>
    <w:p w14:paraId="042B534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80: 17</w:t>
      </w:r>
    </w:p>
    <w:p w14:paraId="0D275BE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85: 18</w:t>
      </w:r>
    </w:p>
    <w:p w14:paraId="39FDB03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90: 19</w:t>
      </w:r>
    </w:p>
    <w:p w14:paraId="545D2AA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Drempel 1000 links: 1222, 0..1   (W0392, KL_AN, Testtoon waarde)</w:t>
      </w:r>
    </w:p>
    <w:p w14:paraId="153952B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0: 01</w:t>
      </w:r>
    </w:p>
    <w:p w14:paraId="5327AD8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5: 02</w:t>
      </w:r>
    </w:p>
    <w:p w14:paraId="34389C2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10: 03</w:t>
      </w:r>
    </w:p>
    <w:p w14:paraId="7ACAB5D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15: 04</w:t>
      </w:r>
    </w:p>
    <w:p w14:paraId="4DAFE69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20: 05</w:t>
      </w:r>
    </w:p>
    <w:p w14:paraId="702EA3C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25: 06</w:t>
      </w:r>
    </w:p>
    <w:p w14:paraId="484E9AA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30: 07</w:t>
      </w:r>
    </w:p>
    <w:p w14:paraId="0A8F044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35: 08</w:t>
      </w:r>
    </w:p>
    <w:p w14:paraId="2BA4FAC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40: 09</w:t>
      </w:r>
    </w:p>
    <w:p w14:paraId="73367BD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45: 10</w:t>
      </w:r>
    </w:p>
    <w:p w14:paraId="0C39BA2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50: 11</w:t>
      </w:r>
    </w:p>
    <w:p w14:paraId="1DA6415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55: 12</w:t>
      </w:r>
    </w:p>
    <w:p w14:paraId="0E2610D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60: 13</w:t>
      </w:r>
    </w:p>
    <w:p w14:paraId="65608DD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65: 14</w:t>
      </w:r>
    </w:p>
    <w:p w14:paraId="442FA3B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70: 15</w:t>
      </w:r>
    </w:p>
    <w:p w14:paraId="72A7848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75: 16</w:t>
      </w:r>
    </w:p>
    <w:p w14:paraId="1F9531D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80: 17</w:t>
      </w:r>
    </w:p>
    <w:p w14:paraId="39A5374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85: 18</w:t>
      </w:r>
    </w:p>
    <w:p w14:paraId="12459D0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90: 19</w:t>
      </w:r>
    </w:p>
    <w:p w14:paraId="13A58B9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Drempel 2000 rechts: 1224, 0..1   (W0392, KL_AN, Testtoon waarde)</w:t>
      </w:r>
    </w:p>
    <w:p w14:paraId="50E8808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0: 01</w:t>
      </w:r>
    </w:p>
    <w:p w14:paraId="0297E47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5: 02</w:t>
      </w:r>
    </w:p>
    <w:p w14:paraId="18242A6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10: 03</w:t>
      </w:r>
    </w:p>
    <w:p w14:paraId="3E7C943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15: 04</w:t>
      </w:r>
    </w:p>
    <w:p w14:paraId="4C4E825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20: 05</w:t>
      </w:r>
    </w:p>
    <w:p w14:paraId="7AEBB35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25: 06</w:t>
      </w:r>
    </w:p>
    <w:p w14:paraId="3F4D4D4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30: 07</w:t>
      </w:r>
    </w:p>
    <w:p w14:paraId="139B84A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35: 08</w:t>
      </w:r>
    </w:p>
    <w:p w14:paraId="503DA46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40: 09</w:t>
      </w:r>
    </w:p>
    <w:p w14:paraId="67DA0A0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45: 10</w:t>
      </w:r>
    </w:p>
    <w:p w14:paraId="32BF378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50: 11</w:t>
      </w:r>
    </w:p>
    <w:p w14:paraId="6CC254D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55: 12</w:t>
      </w:r>
    </w:p>
    <w:p w14:paraId="763CABC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60: 13</w:t>
      </w:r>
    </w:p>
    <w:p w14:paraId="10976AB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65: 14</w:t>
      </w:r>
    </w:p>
    <w:p w14:paraId="1BE655A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70: 15</w:t>
      </w:r>
    </w:p>
    <w:p w14:paraId="6E700F8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75: 16</w:t>
      </w:r>
    </w:p>
    <w:p w14:paraId="5C117D0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80: 17</w:t>
      </w:r>
    </w:p>
    <w:p w14:paraId="25F713B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85: 18</w:t>
      </w:r>
    </w:p>
    <w:p w14:paraId="12BB617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90: 19</w:t>
      </w:r>
    </w:p>
    <w:p w14:paraId="3995F45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Drempel 2000 links: 1226, 0..1   (W0392, KL_AN, Testtoon waarde)</w:t>
      </w:r>
    </w:p>
    <w:p w14:paraId="48CC2BC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0: 01</w:t>
      </w:r>
    </w:p>
    <w:p w14:paraId="5BB7B67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5: 02</w:t>
      </w:r>
    </w:p>
    <w:p w14:paraId="31E0299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10: 03</w:t>
      </w:r>
    </w:p>
    <w:p w14:paraId="7FA8FD7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15: 04</w:t>
      </w:r>
    </w:p>
    <w:p w14:paraId="1111B0F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20: 05</w:t>
      </w:r>
    </w:p>
    <w:p w14:paraId="6EBF375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25: 06</w:t>
      </w:r>
    </w:p>
    <w:p w14:paraId="38BBF51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30: 07</w:t>
      </w:r>
    </w:p>
    <w:p w14:paraId="1DB6CC2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35: 08</w:t>
      </w:r>
    </w:p>
    <w:p w14:paraId="08C1ADC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40: 09</w:t>
      </w:r>
    </w:p>
    <w:p w14:paraId="0933C5E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45: 10</w:t>
      </w:r>
    </w:p>
    <w:p w14:paraId="223C851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50: 11</w:t>
      </w:r>
    </w:p>
    <w:p w14:paraId="06C9959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55: 12</w:t>
      </w:r>
    </w:p>
    <w:p w14:paraId="7E7CDFC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60: 13</w:t>
      </w:r>
    </w:p>
    <w:p w14:paraId="17A2B7C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65: 14</w:t>
      </w:r>
    </w:p>
    <w:p w14:paraId="5871345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70: 15</w:t>
      </w:r>
    </w:p>
    <w:p w14:paraId="09F0FE4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75: 16</w:t>
      </w:r>
    </w:p>
    <w:p w14:paraId="7D572D5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80: 17</w:t>
      </w:r>
    </w:p>
    <w:p w14:paraId="1472B2F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85: 18</w:t>
      </w:r>
    </w:p>
    <w:p w14:paraId="0F48006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90: 19</w:t>
      </w:r>
    </w:p>
    <w:p w14:paraId="5844270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Drempel 3000 rechts: 1228, 0..1   (W0392, KL_AN, Testtoon waarde)</w:t>
      </w:r>
    </w:p>
    <w:p w14:paraId="499995C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0: 01</w:t>
      </w:r>
    </w:p>
    <w:p w14:paraId="2412C3A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5: 02</w:t>
      </w:r>
    </w:p>
    <w:p w14:paraId="7EE90D3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10: 03</w:t>
      </w:r>
    </w:p>
    <w:p w14:paraId="4DAD33F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15: 04</w:t>
      </w:r>
    </w:p>
    <w:p w14:paraId="08AECED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20: 05</w:t>
      </w:r>
    </w:p>
    <w:p w14:paraId="3542C91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25: 06</w:t>
      </w:r>
    </w:p>
    <w:p w14:paraId="5E29DBF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30: 07</w:t>
      </w:r>
    </w:p>
    <w:p w14:paraId="06E84D5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35: 08</w:t>
      </w:r>
    </w:p>
    <w:p w14:paraId="18EB44A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40: 09</w:t>
      </w:r>
    </w:p>
    <w:p w14:paraId="14B5191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45: 10</w:t>
      </w:r>
    </w:p>
    <w:p w14:paraId="0290C5E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50: 11</w:t>
      </w:r>
    </w:p>
    <w:p w14:paraId="0704DF0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55: 12</w:t>
      </w:r>
    </w:p>
    <w:p w14:paraId="60ECB42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60: 13</w:t>
      </w:r>
    </w:p>
    <w:p w14:paraId="73C9591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65: 14</w:t>
      </w:r>
    </w:p>
    <w:p w14:paraId="0E6B92B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70: 15</w:t>
      </w:r>
    </w:p>
    <w:p w14:paraId="4FE905C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75: 16</w:t>
      </w:r>
    </w:p>
    <w:p w14:paraId="3990323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80: 17</w:t>
      </w:r>
    </w:p>
    <w:p w14:paraId="6BE3FA7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85: 18</w:t>
      </w:r>
    </w:p>
    <w:p w14:paraId="240BA84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90: 19</w:t>
      </w:r>
    </w:p>
    <w:p w14:paraId="6E44775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Drempel 3000 links: 1230, 0..1   (W0392, KL_AN, Testtoon waarde)</w:t>
      </w:r>
    </w:p>
    <w:p w14:paraId="53A3885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0: 01</w:t>
      </w:r>
    </w:p>
    <w:p w14:paraId="43B1765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5: 02</w:t>
      </w:r>
    </w:p>
    <w:p w14:paraId="0A1615E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10: 03</w:t>
      </w:r>
    </w:p>
    <w:p w14:paraId="0C52925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15: 04</w:t>
      </w:r>
    </w:p>
    <w:p w14:paraId="56C4C42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20: 05</w:t>
      </w:r>
    </w:p>
    <w:p w14:paraId="55A6275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25: 06</w:t>
      </w:r>
    </w:p>
    <w:p w14:paraId="62403BA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30: 07</w:t>
      </w:r>
    </w:p>
    <w:p w14:paraId="553C4F1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35: 08</w:t>
      </w:r>
    </w:p>
    <w:p w14:paraId="05B37A7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40: 09</w:t>
      </w:r>
    </w:p>
    <w:p w14:paraId="516D7E1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45: 10</w:t>
      </w:r>
    </w:p>
    <w:p w14:paraId="708B434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50: 11</w:t>
      </w:r>
    </w:p>
    <w:p w14:paraId="29A0A52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55: 12</w:t>
      </w:r>
    </w:p>
    <w:p w14:paraId="12EBAE9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60: 13</w:t>
      </w:r>
    </w:p>
    <w:p w14:paraId="7695BB4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65: 14</w:t>
      </w:r>
    </w:p>
    <w:p w14:paraId="693DBC1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70: 15</w:t>
      </w:r>
    </w:p>
    <w:p w14:paraId="0066054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75: 16</w:t>
      </w:r>
    </w:p>
    <w:p w14:paraId="64E5CB8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80: 17</w:t>
      </w:r>
    </w:p>
    <w:p w14:paraId="5EBE36F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85: 18</w:t>
      </w:r>
    </w:p>
    <w:p w14:paraId="424E7A3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90: 19</w:t>
      </w:r>
    </w:p>
    <w:p w14:paraId="57B27DF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Drempel 4000 rechts: 1232, 0..1   (W0392, KL_AN, Testtoon waarde)</w:t>
      </w:r>
    </w:p>
    <w:p w14:paraId="7596861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0: 01</w:t>
      </w:r>
    </w:p>
    <w:p w14:paraId="2AA28CF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5: 02</w:t>
      </w:r>
    </w:p>
    <w:p w14:paraId="39061E7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10: 03</w:t>
      </w:r>
    </w:p>
    <w:p w14:paraId="3ACBB36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15: 04</w:t>
      </w:r>
    </w:p>
    <w:p w14:paraId="33AED0D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20: 05</w:t>
      </w:r>
    </w:p>
    <w:p w14:paraId="548E67B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25: 06</w:t>
      </w:r>
    </w:p>
    <w:p w14:paraId="762E171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30: 07</w:t>
      </w:r>
    </w:p>
    <w:p w14:paraId="6137F8D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35: 08</w:t>
      </w:r>
    </w:p>
    <w:p w14:paraId="3B5207C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40: 09</w:t>
      </w:r>
    </w:p>
    <w:p w14:paraId="5501358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45: 10</w:t>
      </w:r>
    </w:p>
    <w:p w14:paraId="2A7087B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50: 11</w:t>
      </w:r>
    </w:p>
    <w:p w14:paraId="3A1440D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55: 12</w:t>
      </w:r>
    </w:p>
    <w:p w14:paraId="36094B0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60: 13</w:t>
      </w:r>
    </w:p>
    <w:p w14:paraId="1D8F54B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65: 14</w:t>
      </w:r>
    </w:p>
    <w:p w14:paraId="1EB17A7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70: 15</w:t>
      </w:r>
    </w:p>
    <w:p w14:paraId="19B3475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75: 16</w:t>
      </w:r>
    </w:p>
    <w:p w14:paraId="0DC401D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80: 17</w:t>
      </w:r>
    </w:p>
    <w:p w14:paraId="3386470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85: 18</w:t>
      </w:r>
    </w:p>
    <w:p w14:paraId="4160AA4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90: 19</w:t>
      </w:r>
    </w:p>
    <w:p w14:paraId="3471E0A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Drempel 4000 links: 1234, 0..1   (W0392, KL_AN, Testtoon waarde)</w:t>
      </w:r>
    </w:p>
    <w:p w14:paraId="0FC4459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0: 01</w:t>
      </w:r>
    </w:p>
    <w:p w14:paraId="77AF041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5: 02</w:t>
      </w:r>
    </w:p>
    <w:p w14:paraId="103D4D8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10: 03</w:t>
      </w:r>
    </w:p>
    <w:p w14:paraId="1AD35C0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15: 04</w:t>
      </w:r>
    </w:p>
    <w:p w14:paraId="397D5BC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20: 05</w:t>
      </w:r>
    </w:p>
    <w:p w14:paraId="193754E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25: 06</w:t>
      </w:r>
    </w:p>
    <w:p w14:paraId="7AC04FA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30: 07</w:t>
      </w:r>
    </w:p>
    <w:p w14:paraId="3EBC5C3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35: 08</w:t>
      </w:r>
    </w:p>
    <w:p w14:paraId="5B2A536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40: 09</w:t>
      </w:r>
    </w:p>
    <w:p w14:paraId="01CEF48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45: 10</w:t>
      </w:r>
    </w:p>
    <w:p w14:paraId="7B86E16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50: 11</w:t>
      </w:r>
    </w:p>
    <w:p w14:paraId="00817BB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55: 12</w:t>
      </w:r>
    </w:p>
    <w:p w14:paraId="027409B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60: 13</w:t>
      </w:r>
    </w:p>
    <w:p w14:paraId="38A4F94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65: 14</w:t>
      </w:r>
    </w:p>
    <w:p w14:paraId="2BFC420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70: 15</w:t>
      </w:r>
    </w:p>
    <w:p w14:paraId="077D728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75: 16</w:t>
      </w:r>
    </w:p>
    <w:p w14:paraId="729FDED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80: 17</w:t>
      </w:r>
    </w:p>
    <w:p w14:paraId="7A35B01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85: 18</w:t>
      </w:r>
    </w:p>
    <w:p w14:paraId="78B1E45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90: 19</w:t>
      </w:r>
    </w:p>
    <w:p w14:paraId="5B9179B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Drempel 6000 rechts: 1236, 0..1   (W0392, KL_AN, Testtoon waarde)</w:t>
      </w:r>
    </w:p>
    <w:p w14:paraId="76F6CCB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0: 01</w:t>
      </w:r>
    </w:p>
    <w:p w14:paraId="7518C95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5: 02</w:t>
      </w:r>
    </w:p>
    <w:p w14:paraId="52F123A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10: 03</w:t>
      </w:r>
    </w:p>
    <w:p w14:paraId="07F108F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15: 04</w:t>
      </w:r>
    </w:p>
    <w:p w14:paraId="44F2DDE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20: 05</w:t>
      </w:r>
    </w:p>
    <w:p w14:paraId="3436BFE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25: 06</w:t>
      </w:r>
    </w:p>
    <w:p w14:paraId="336CDF7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30: 07</w:t>
      </w:r>
    </w:p>
    <w:p w14:paraId="72C62E0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35: 08</w:t>
      </w:r>
    </w:p>
    <w:p w14:paraId="37DF984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40: 09</w:t>
      </w:r>
    </w:p>
    <w:p w14:paraId="17E2CE2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45: 10</w:t>
      </w:r>
    </w:p>
    <w:p w14:paraId="730BF55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50: 11</w:t>
      </w:r>
    </w:p>
    <w:p w14:paraId="2CCF69B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55: 12</w:t>
      </w:r>
    </w:p>
    <w:p w14:paraId="2C174F0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60: 13</w:t>
      </w:r>
    </w:p>
    <w:p w14:paraId="153E6B5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65: 14</w:t>
      </w:r>
    </w:p>
    <w:p w14:paraId="16A8FF9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70: 15</w:t>
      </w:r>
    </w:p>
    <w:p w14:paraId="6C61F78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75: 16</w:t>
      </w:r>
    </w:p>
    <w:p w14:paraId="0562E92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80: 17</w:t>
      </w:r>
    </w:p>
    <w:p w14:paraId="3E97BD5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85: 18</w:t>
      </w:r>
    </w:p>
    <w:p w14:paraId="5E4848B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90: 19</w:t>
      </w:r>
    </w:p>
    <w:p w14:paraId="161B5E1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Drempel 6000 links: 1238, 0..1   (W0392, KL_AN, Testtoon waarde)</w:t>
      </w:r>
    </w:p>
    <w:p w14:paraId="32F5739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0: 01</w:t>
      </w:r>
    </w:p>
    <w:p w14:paraId="0D61576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5: 02</w:t>
      </w:r>
    </w:p>
    <w:p w14:paraId="6A61FC0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10: 03</w:t>
      </w:r>
    </w:p>
    <w:p w14:paraId="4C0F7A6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15: 04</w:t>
      </w:r>
    </w:p>
    <w:p w14:paraId="08D8A38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20: 05</w:t>
      </w:r>
    </w:p>
    <w:p w14:paraId="7A065C8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25: 06</w:t>
      </w:r>
    </w:p>
    <w:p w14:paraId="6118121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30: 07</w:t>
      </w:r>
    </w:p>
    <w:p w14:paraId="7379CF0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35: 08</w:t>
      </w:r>
    </w:p>
    <w:p w14:paraId="2308D40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40: 09</w:t>
      </w:r>
    </w:p>
    <w:p w14:paraId="24BAF42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45: 10</w:t>
      </w:r>
    </w:p>
    <w:p w14:paraId="3334327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50: 11</w:t>
      </w:r>
    </w:p>
    <w:p w14:paraId="7480B39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55: 12</w:t>
      </w:r>
    </w:p>
    <w:p w14:paraId="087719E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60: 13</w:t>
      </w:r>
    </w:p>
    <w:p w14:paraId="5C2874A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65: 14</w:t>
      </w:r>
    </w:p>
    <w:p w14:paraId="1710E39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70: 15</w:t>
      </w:r>
    </w:p>
    <w:p w14:paraId="7DF71FE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75: 16</w:t>
      </w:r>
    </w:p>
    <w:p w14:paraId="0C8F757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80: 17</w:t>
      </w:r>
    </w:p>
    <w:p w14:paraId="76998DC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85: 18</w:t>
      </w:r>
    </w:p>
    <w:p w14:paraId="7BE0CC5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90: 19</w:t>
      </w:r>
    </w:p>
    <w:p w14:paraId="7A0BA5D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Audiogram: 458, 0..1   (W0167, BER, Berekend veld)</w:t>
      </w:r>
    </w:p>
    <w:p w14:paraId="2BE5A4D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Uitslag drempelonderzoek: 1239, 0..1   (W0284, KL_AN, Voldoende Onvoldoende)</w:t>
      </w:r>
    </w:p>
    <w:p w14:paraId="23F1721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Voldoende: 1</w:t>
      </w:r>
    </w:p>
    <w:p w14:paraId="00B2E01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Onvoldoende: 2</w:t>
      </w:r>
    </w:p>
    <w:p w14:paraId="694B458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07B7BD0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Rijksvaccinatieprogramma en andere vaccinaties: R041, 0..1</w:t>
      </w:r>
    </w:p>
    <w:p w14:paraId="2EDB076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Vaccinatie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G076, 0..*</w:t>
      </w:r>
    </w:p>
    <w:p w14:paraId="23B73F0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Soort vaccinatie: 461, 1..1   (W0422, AN_EXT, Soort vaccinatie)</w:t>
      </w:r>
    </w:p>
    <w:p w14:paraId="47F8BB4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vaccinatie: 1409, 0..1   (W0025, TS, Datum)</w:t>
      </w:r>
    </w:p>
    <w:p w14:paraId="2C34F87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Type oproepkaart: 608, 0..1   (W0416, KL_AN, Type oproepkaart)</w:t>
      </w:r>
    </w:p>
    <w:p w14:paraId="072DDCF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Normale oproep: 01</w:t>
      </w:r>
    </w:p>
    <w:p w14:paraId="05834F8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Reservekaart: 02</w:t>
      </w:r>
    </w:p>
    <w:p w14:paraId="198F507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Herinnering: 03</w:t>
      </w:r>
    </w:p>
    <w:p w14:paraId="2A0F2F0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238B660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Bezwaar: 683, 0..1   (W0323, KL_AN, Bezwaar)</w:t>
      </w:r>
    </w:p>
    <w:p w14:paraId="35D4D4A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Medisch bezwaar: 1</w:t>
      </w:r>
    </w:p>
    <w:p w14:paraId="40EF15E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Afzien van deelname: 2</w:t>
      </w:r>
    </w:p>
    <w:p w14:paraId="2F276BA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165A86E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Reden van enting: 686, 0..1   (W0417, KL_AN, Reden van enting)</w:t>
      </w:r>
    </w:p>
    <w:p w14:paraId="29F5B7C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Rijksvaccinatieprogramma: 01</w:t>
      </w:r>
    </w:p>
    <w:p w14:paraId="529792F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Geboorteland ouders endemisch: 02</w:t>
      </w:r>
    </w:p>
    <w:p w14:paraId="1BEF34B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Moeder Hepatitis B draagster: 03</w:t>
      </w:r>
    </w:p>
    <w:p w14:paraId="42C59EB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Syndroom van Down: 04</w:t>
      </w:r>
    </w:p>
    <w:p w14:paraId="32672E6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Asielzoeker: 05</w:t>
      </w:r>
    </w:p>
    <w:p w14:paraId="3B6BB6F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Andere medische reden: 06</w:t>
      </w:r>
    </w:p>
    <w:p w14:paraId="2E56757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Verzoek cliënt: 07</w:t>
      </w:r>
    </w:p>
    <w:p w14:paraId="45E4893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bepaald: 08</w:t>
      </w:r>
    </w:p>
    <w:p w14:paraId="6B70743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54276A8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Partijnummer: 472, 0..1   (W0017, AN, Alfanumeriek 50)</w:t>
      </w:r>
    </w:p>
    <w:p w14:paraId="072D886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Vaccinatie door RIVM afgekeurd: 1589, 0..1   (W0004, BL, Ja Nee)</w:t>
      </w:r>
    </w:p>
    <w:p w14:paraId="78D640A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4E7AA50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5219C21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Toelichting afwijkende plaats vaccinatie: 872, 0..1   (W0082, AN, Alfanumeriek 4000)</w:t>
      </w:r>
    </w:p>
    <w:p w14:paraId="4138410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Uitvoerende instantie vaccinatie: 1336, 0..1   (W0017, AN, Alfanumeriek 50)</w:t>
      </w:r>
    </w:p>
    <w:p w14:paraId="262289D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Naam uitvoerende persoon: 1410, 0..1   (W0017, AN, Alfanumeriek 50)</w:t>
      </w:r>
    </w:p>
    <w:p w14:paraId="161006E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Locatie uitvoerende organisatie: 1452, 0..1   (W0017, AN, Alfanumeriek 50)</w:t>
      </w:r>
    </w:p>
    <w:p w14:paraId="7FE6A6E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Periode reactie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G111, 0..1</w:t>
      </w:r>
    </w:p>
    <w:p w14:paraId="4E9E194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Startdatum reactie: 1483, 0..1   (W0025, TS, Datum)</w:t>
      </w:r>
    </w:p>
    <w:p w14:paraId="223D84F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Einddatum reactie: 1484, 0..1   (W0025, TS, Datum)</w:t>
      </w:r>
    </w:p>
    <w:p w14:paraId="2D22404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Verschijnselen: 874, 0..1   (W0082, AN, Alfanumeriek 4000)</w:t>
      </w:r>
    </w:p>
    <w:p w14:paraId="1608FA7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Reactie gemeld aan bevoegde instantie datum: 875, 0..1   (W0025, TS, Datum)</w:t>
      </w:r>
    </w:p>
    <w:p w14:paraId="717DD88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Reactie gemeld aan bevoegde instantie door UZI: 876, 0..1   (W0063, AN_EXT, UZI-nummer)</w:t>
      </w:r>
    </w:p>
    <w:p w14:paraId="03E7EA4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Reactie gemeld aan bevoegde instantie door BIG: 1517, 0..1   (W0675, AN_EXT, BIG-nummer)</w:t>
      </w:r>
    </w:p>
    <w:p w14:paraId="7313E47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Reactie gemeld aan bevoegde instantie door AGB: 1526, 0..1   (W0676, AN_EXT, AGB-nummer)</w:t>
      </w:r>
    </w:p>
    <w:p w14:paraId="5D314D7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Reactie gemeld aan bevoegde instantie door naam: 1518, 0..1   (W0020, AN, Alfanumeriek 200)</w:t>
      </w:r>
    </w:p>
    <w:p w14:paraId="47751DE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08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09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Contra-indicatie om (nu) te vaccineren: 1644, 0..1   (W0004, BL, Ja Nee)</w:t>
        </w:r>
      </w:ins>
    </w:p>
    <w:p w14:paraId="7308FAA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10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11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Ja: 1</w:t>
        </w:r>
      </w:ins>
    </w:p>
    <w:p w14:paraId="3A860EA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12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13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Nee: 2</w:t>
        </w:r>
      </w:ins>
    </w:p>
    <w:p w14:paraId="43EBDE2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14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15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Toelichting contra-indicatie om (nu) te vaccineren: 1645, 0..1   (W0687, AN, Alfanumeriek 500)</w:t>
        </w:r>
      </w:ins>
    </w:p>
    <w:p w14:paraId="4AB54ED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Uitslag serologisch onderzoek Hepatitis B: 869, 0..1   (W0284, KL_AN, Voldoende Onvoldoende)</w:t>
      </w:r>
    </w:p>
    <w:p w14:paraId="289E401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Voldoende: 1</w:t>
      </w:r>
    </w:p>
    <w:p w14:paraId="5A0D456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Onvoldoende: 2</w:t>
      </w:r>
    </w:p>
    <w:p w14:paraId="4A2BC60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BCG litteken: 5063, 0..1   (W0408, KL_AN, BCG litteken)</w:t>
      </w:r>
    </w:p>
    <w:p w14:paraId="0C59A77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Aanwezig: 01</w:t>
      </w:r>
    </w:p>
    <w:p w14:paraId="6679F8F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Afwezig: 02</w:t>
      </w:r>
    </w:p>
    <w:p w14:paraId="7050DDD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Vaccinatieschema DKTP: 1584, 0..1   (W0681, KL_AN, Vaccinatieschema DKTP)</w:t>
      </w:r>
    </w:p>
    <w:p w14:paraId="695A7CB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DKTP: 3-5-11 maanden: 01</w:t>
      </w:r>
    </w:p>
    <w:p w14:paraId="4F6F073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DKTP: 2-3-5-11 maanden: 02</w:t>
      </w:r>
    </w:p>
    <w:p w14:paraId="7175A70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Reden afwijkend schema: 870, 0..1   (W0429, KL_AN, Reden afwijkend schema)</w:t>
      </w:r>
    </w:p>
    <w:p w14:paraId="499642D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Medische indicatie: 01</w:t>
      </w:r>
    </w:p>
    <w:p w14:paraId="248DFC1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Verzoek ouders: 02</w:t>
      </w:r>
    </w:p>
    <w:p w14:paraId="760D69C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Komst uit buitenland: 03</w:t>
      </w:r>
    </w:p>
    <w:p w14:paraId="7B9FEC8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4142E7C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Toelichting afwijkend schema: 871, 0..1   (W0082, AN, Alfanumeriek 4000)</w:t>
      </w:r>
    </w:p>
    <w:p w14:paraId="3EC21E7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maternale kinkhoestvaccinatie: 1587, 0..1   (W0025, TS, Datum)</w:t>
      </w:r>
    </w:p>
    <w:p w14:paraId="3818D53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Interval maternale kinkhoestvaccinatie en geboorte meer dan 2 weken: 1583, 0..1   (W0167, BER, Berekend veld)</w:t>
      </w:r>
    </w:p>
    <w:p w14:paraId="2BB95C9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Vaccinatieschema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G094, 0..*</w:t>
      </w:r>
    </w:p>
    <w:p w14:paraId="012258D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verkrijgen vaccinatieschema: 1448, 1..1   (W0025, TS, Datum)</w:t>
      </w:r>
    </w:p>
    <w:p w14:paraId="1DB5E76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Geplande vaccinatie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G095, 0..*</w:t>
      </w:r>
    </w:p>
    <w:p w14:paraId="667A101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Soort geplande vaccinatie: 1449, 1..1   (W0422, AN_EXT, Soort vaccinatie)</w:t>
      </w:r>
    </w:p>
    <w:p w14:paraId="73C8FD6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Minimale uitvoerdatum vaccinatie: 1450, 0..1   (W0025, TS, Datum)</w:t>
      </w:r>
    </w:p>
    <w:p w14:paraId="00ADC73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Streefdatum vaccinatie: 1451, 0..1   (W0025, TS, Datum)</w:t>
      </w:r>
    </w:p>
    <w:p w14:paraId="25BF387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16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17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Cliënt behoort tot de risicogroep die jaarlijks de griepvaccinatie aangeboden krijgt: 1642, NULL   (W0004, BL, Ja Nee)</w:t>
        </w:r>
      </w:ins>
    </w:p>
    <w:p w14:paraId="33E5A6F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18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19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Ja: 1</w:t>
        </w:r>
      </w:ins>
    </w:p>
    <w:p w14:paraId="0C4220A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20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21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Nee: 2</w:t>
        </w:r>
      </w:ins>
    </w:p>
    <w:p w14:paraId="5FEAEE6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22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23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Cliënt haalt de griepvaccinatie bij de huisarts: 1643, NULL   (W0004, BL, Ja Nee)</w:t>
        </w:r>
      </w:ins>
    </w:p>
    <w:p w14:paraId="52C9F90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24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25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Ja: 1</w:t>
        </w:r>
      </w:ins>
    </w:p>
    <w:p w14:paraId="29630B2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26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27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Nee: 2</w:t>
        </w:r>
      </w:ins>
    </w:p>
    <w:p w14:paraId="57AEFAC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6ED7A5E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Van Wiechen ontwikkelingsonderzoek: R042, 0..1</w:t>
      </w:r>
    </w:p>
    <w:p w14:paraId="62050B5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Gedragstoestand Van Wiechen: 877, 0..1   (W0431, KL_AN, Gedragstoestand Van Wiechen)</w:t>
      </w:r>
    </w:p>
    <w:p w14:paraId="7691539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Kind is wakker en alert: 01</w:t>
      </w:r>
    </w:p>
    <w:p w14:paraId="40407DC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Kind maakt een vermoeide indruk: 02</w:t>
      </w:r>
    </w:p>
    <w:p w14:paraId="0527194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Kind is huilerig: 03</w:t>
      </w:r>
    </w:p>
    <w:p w14:paraId="4801CA0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Kind huilt door: 04</w:t>
      </w:r>
    </w:p>
    <w:p w14:paraId="07AF62F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6E73F54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Interactie Van Wiechen: 878, 0..1   (W0432, KL_AN, Interactie Van Wiechen)</w:t>
      </w:r>
    </w:p>
    <w:p w14:paraId="71952E9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Kind is coöperatief: 01</w:t>
      </w:r>
    </w:p>
    <w:p w14:paraId="0329E8B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Kind is terughoudend en moet gestimuleerd worden: 02</w:t>
      </w:r>
    </w:p>
    <w:p w14:paraId="79D1B0C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Kind is verlegen of terughoudend zonder actief verzet: 03</w:t>
      </w:r>
    </w:p>
    <w:p w14:paraId="7C77F5F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Kind verzet zich actief: 04</w:t>
      </w:r>
    </w:p>
    <w:p w14:paraId="212431E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049AC8F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1. Ogen fixeren: 879, 0..1   (W0175, KL_AN, Plus Min)</w:t>
      </w:r>
    </w:p>
    <w:p w14:paraId="411CEDC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0DDB6FD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365D946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1: 880, 0..1   (W0020, AN, Alfanumeriek 200)</w:t>
      </w:r>
    </w:p>
    <w:p w14:paraId="3F13B18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2. Volgt met ogen èn hoofd 30º-0º-30º rechts: 881, 0..1   (W0175, KL_AN, Plus Min)</w:t>
      </w:r>
    </w:p>
    <w:p w14:paraId="718D532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55BC600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36BCCA6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2. Volgt met ogen èn hoofd 30º-0º-30º links: 883, 0..1   (W0175, KL_AN, Plus Min)</w:t>
      </w:r>
    </w:p>
    <w:p w14:paraId="03AEA84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5E7AFFE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2FB8967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2: 882, 0..1   (W0020, AN, Alfanumeriek 200)</w:t>
      </w:r>
    </w:p>
    <w:p w14:paraId="577120A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3. Handen af en toe open rechts: 884, 0..1   (W0175, KL_AN, Plus Min)</w:t>
      </w:r>
    </w:p>
    <w:p w14:paraId="29FDB2A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04BC902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50F32B4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3. Handen af en toe open links: 885, 0..1   (W0175, KL_AN, Plus Min)</w:t>
      </w:r>
    </w:p>
    <w:p w14:paraId="1BD0B12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3028843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1D64755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3: 1240, 0..1   (W0020, AN, Alfanumeriek 200)</w:t>
      </w:r>
    </w:p>
    <w:p w14:paraId="31F74CA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4. Kijkt naar eigen handen: 886, 0..1   (W0438, KL_AN, Plus Min M)</w:t>
      </w:r>
    </w:p>
    <w:p w14:paraId="77444A4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11E36F8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5D3B263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4135524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4: 1241, 0..1   (W0020, AN, Alfanumeriek 200)</w:t>
      </w:r>
    </w:p>
    <w:p w14:paraId="35A2999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5. Speelt met handen middenvoor: 887, 0..1   (W0175, KL_AN, Plus Min)</w:t>
      </w:r>
    </w:p>
    <w:p w14:paraId="39EB960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1DE7E97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64F3EF9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5: 1242, 0..1   (W0020, AN, Alfanumeriek 200)</w:t>
      </w:r>
    </w:p>
    <w:p w14:paraId="7D3B55A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6. Pakt in rugligging voorwerp binnen bereik rechts: 888, 0..1   (W0175, KL_AN, Plus Min)</w:t>
      </w:r>
    </w:p>
    <w:p w14:paraId="685129A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0CB6D00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5C58059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6. Pakt in rugligging voorwerp binnen bereik links: 889, 0..1   (W0175, KL_AN, Plus Min)</w:t>
      </w:r>
    </w:p>
    <w:p w14:paraId="37DA882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55A54EE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41CFCF0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6: 1243, 0..1   (W0020, AN, Alfanumeriek 200)</w:t>
      </w:r>
    </w:p>
    <w:p w14:paraId="5C4514D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7. Pakt blokje over: 890, 0..1   (W0175, KL_AN, Plus Min)</w:t>
      </w:r>
    </w:p>
    <w:p w14:paraId="613DF7F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215D9EF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1FA8F97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7: 1244, 0..1   (W0020, AN, Alfanumeriek 200)</w:t>
      </w:r>
    </w:p>
    <w:p w14:paraId="30784FB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8. Houdt blokje vast, pakt er nog een in andere hand: 891, 0..1   (W0175, KL_AN, Plus Min)</w:t>
      </w:r>
    </w:p>
    <w:p w14:paraId="1296B30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3A5F49C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749DDAD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8: 1245, 0..1   (W0020, AN, Alfanumeriek 200)</w:t>
      </w:r>
    </w:p>
    <w:p w14:paraId="66E04C0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9. Speelt met beide voeten rechts: 892, 0..1   (W0438, KL_AN, Plus Min M)</w:t>
      </w:r>
    </w:p>
    <w:p w14:paraId="45D0B88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7343D7A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0CB5F06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3AD3555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9. Speelt met beide voeten links: 893, 0..1   (W0438, KL_AN, Plus Min M)</w:t>
      </w:r>
    </w:p>
    <w:p w14:paraId="587DA28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66CFF5A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531093E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3E0735F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9: 1246, 0..1   (W0020, AN, Alfanumeriek 200)</w:t>
      </w:r>
    </w:p>
    <w:p w14:paraId="35AE739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10. Pakt propje met duim en wijsvinger rechts: 894, 0..1   (W0175, KL_AN, Plus Min)</w:t>
      </w:r>
    </w:p>
    <w:p w14:paraId="009625E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1B39D16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14237A9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10. Pakt propje met duim en wijsvinger links: 896, 0..1   (W0175, KL_AN, Plus Min)</w:t>
      </w:r>
    </w:p>
    <w:p w14:paraId="3022E93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4659592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6CBD120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10: 895, 0..1   (W0020, AN, Alfanumeriek 200)</w:t>
      </w:r>
    </w:p>
    <w:p w14:paraId="2C69804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11. Doet blokje in/uit doos rechts: 897, 0..1   (W0175, KL_AN, Plus Min)</w:t>
      </w:r>
    </w:p>
    <w:p w14:paraId="666A95E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2206B48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7647D26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11. Doet blokje in/uit doos links: 898, 0..1   (W0175, KL_AN, Plus Min)</w:t>
      </w:r>
    </w:p>
    <w:p w14:paraId="3C5F272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296D374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5DEE057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11: 899, 0..1   (W0020, AN, Alfanumeriek 200)</w:t>
      </w:r>
    </w:p>
    <w:p w14:paraId="0F54974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12. Speelt "geven en nemen": 900, 0..1   (W0438, KL_AN, Plus Min M)</w:t>
      </w:r>
    </w:p>
    <w:p w14:paraId="3B3D1C1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326C9F1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0C20EAD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65DCE7C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12: 901, 0..1   (W0020, AN, Alfanumeriek 200)</w:t>
      </w:r>
    </w:p>
    <w:p w14:paraId="66B4C2A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13. Stapelt 2 blokjes rechts: 902, 0..1   (W0175, KL_AN, Plus Min)</w:t>
      </w:r>
    </w:p>
    <w:p w14:paraId="3F9CD9E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7F5FA30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12FEC51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13. Stapelt 2 blokjes links: 903, 0..1   (W0175, KL_AN, Plus Min)</w:t>
      </w:r>
    </w:p>
    <w:p w14:paraId="52DB28E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3CBD8FF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4F49EE3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13: 904, 0..1   (W0020, AN, Alfanumeriek 200)</w:t>
      </w:r>
    </w:p>
    <w:p w14:paraId="6243D5B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14. Gaat op onderzoek uit: 905, 0..1   (W0438, KL_AN, Plus Min M)</w:t>
      </w:r>
    </w:p>
    <w:p w14:paraId="5F6AE0B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223BA36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64F84E8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24E88B8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14: 1247, 0..1   (W0020, AN, Alfanumeriek 200)</w:t>
      </w:r>
    </w:p>
    <w:p w14:paraId="083D534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15. Stapelt 3 blokjes rechts: 906, 0..1   (W0175, KL_AN, Plus Min)</w:t>
      </w:r>
    </w:p>
    <w:p w14:paraId="33B1464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32E0F59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7B39A03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15. Stapelt 3 blokjes links: 907, 0..1   (W0175, KL_AN, Plus Min)</w:t>
      </w:r>
    </w:p>
    <w:p w14:paraId="6CC4C82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543E8BF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7E8BF41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15: 908, 0..1   (W0020, AN, Alfanumeriek 200)</w:t>
      </w:r>
    </w:p>
    <w:p w14:paraId="5A2112F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16. Doet anderen na: 909, 0..1   (W0438, KL_AN, Plus Min M)</w:t>
      </w:r>
    </w:p>
    <w:p w14:paraId="41E269E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26065FC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5D95DF8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59AC8C9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16: 1248, 0..1   (W0020, AN, Alfanumeriek 200)</w:t>
      </w:r>
    </w:p>
    <w:p w14:paraId="4B9A5B3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17. Stapelt 6 blokjes: 910, 0..1   (W0175, KL_AN, Plus Min)</w:t>
      </w:r>
    </w:p>
    <w:p w14:paraId="7BA9349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2552DA1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7684C95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17: 911, 0..1   (W0020, AN, Alfanumeriek 200)</w:t>
      </w:r>
    </w:p>
    <w:p w14:paraId="5F2C0E0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18. Plaatst ronde vorm in stoof: 912, 0..1   (W0175, KL_AN, Plus Min)</w:t>
      </w:r>
    </w:p>
    <w:p w14:paraId="3823081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32F9791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27A796C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18: 1249, 0..1   (W0020, AN, Alfanumeriek 200)</w:t>
      </w:r>
    </w:p>
    <w:p w14:paraId="634F992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19. Trekt kledingstuk uit: 913, 0..1   (W0438, KL_AN, Plus Min M)</w:t>
      </w:r>
    </w:p>
    <w:p w14:paraId="7FB3064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1204592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4BDC65E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613E7F7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19: 1250, 0..1   (W0020, AN, Alfanumeriek 200)</w:t>
      </w:r>
    </w:p>
    <w:p w14:paraId="35AC368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20. Bouwt vrachtauto na: 914, 0..1   (W0175, KL_AN, Plus Min)</w:t>
      </w:r>
    </w:p>
    <w:p w14:paraId="2AB45AB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640811F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24A7010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20: 915, 0..1   (W0020, AN, Alfanumeriek 200)</w:t>
      </w:r>
    </w:p>
    <w:p w14:paraId="35DE8B5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21. Plaatst 3 vormen in stoof: 916, 0..1   (W0175, KL_AN, Plus Min)</w:t>
      </w:r>
    </w:p>
    <w:p w14:paraId="359515E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3375EB5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4DD2AA8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21: 1251, 0..1   (W0020, AN, Alfanumeriek 200)</w:t>
      </w:r>
    </w:p>
    <w:p w14:paraId="25E48D7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22. Tekent verticale lijn na: 917, 0..1   (W0175, KL_AN, Plus Min)</w:t>
      </w:r>
    </w:p>
    <w:p w14:paraId="4C136C8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2036C17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6FA8F74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22: 1252, 0..1   (W0020, AN, Alfanumeriek 200)</w:t>
      </w:r>
    </w:p>
    <w:p w14:paraId="4024359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23. Bouwt brug na: 918, 0..1   (W0175, KL_AN, Plus Min)</w:t>
      </w:r>
    </w:p>
    <w:p w14:paraId="4828BBF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5DC0ECD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4D49FD3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23: 919, 0..1   (W0020, AN, Alfanumeriek 200)</w:t>
      </w:r>
    </w:p>
    <w:p w14:paraId="2A8336E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24. Plaatst 4 vormen in stoof: 920, 0..1   (W0175, KL_AN, Plus Min)</w:t>
      </w:r>
    </w:p>
    <w:p w14:paraId="06DD867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7B7D7C6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181AFD4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24: 1253, 0..1   (W0020, AN, Alfanumeriek 200)</w:t>
      </w:r>
    </w:p>
    <w:p w14:paraId="5E7234C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25. Trekt eigen kledingstuk aan: 921, 0..1   (W0438, KL_AN, Plus Min M)</w:t>
      </w:r>
    </w:p>
    <w:p w14:paraId="5E5F766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0F4F466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6F4BF11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4F6C26B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25: 1254, 0..1   (W0020, AN, Alfanumeriek 200)</w:t>
      </w:r>
    </w:p>
    <w:p w14:paraId="031618F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26. Tekent cirkel na: 922, 0..1   (W0175, KL_AN, Plus Min)</w:t>
      </w:r>
    </w:p>
    <w:p w14:paraId="01C8977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0766B07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098D34C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26: 1255, 0..1   (W0020, AN, Alfanumeriek 200)</w:t>
      </w:r>
    </w:p>
    <w:p w14:paraId="092E56D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27. Houdt potlood met vingers vast: 923, 0..1   (W0175, KL_AN, Plus Min)</w:t>
      </w:r>
    </w:p>
    <w:p w14:paraId="51C5F4E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3251FDB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0E7E052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Lichaamskant VWO 27: 924, 0..1   (W0671, KL_AN, Rechts Links Beide)</w:t>
      </w:r>
    </w:p>
    <w:p w14:paraId="1399910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Rechts: 1</w:t>
      </w:r>
    </w:p>
    <w:p w14:paraId="055E635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Links: 2</w:t>
      </w:r>
    </w:p>
    <w:p w14:paraId="1114A16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Beide: 3</w:t>
      </w:r>
    </w:p>
    <w:p w14:paraId="5F80756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27: 925, 0..1   (W0020, AN, Alfanumeriek 200)</w:t>
      </w:r>
    </w:p>
    <w:p w14:paraId="5E250F3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28. Tekent kruis na: 926, 0..1   (W0175, KL_AN, Plus Min)</w:t>
      </w:r>
    </w:p>
    <w:p w14:paraId="4EC4A0A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6854A01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118EF97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28: 1256, 0..1   (W0020, AN, Alfanumeriek 200)</w:t>
      </w:r>
    </w:p>
    <w:p w14:paraId="3503F80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29. Reageert op toespreken: 927, 0..1   (W0438, KL_AN, Plus Min M)</w:t>
      </w:r>
    </w:p>
    <w:p w14:paraId="74501E0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409CF6C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60B4942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0AA45DC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29: 1257, 0..1   (W0020, AN, Alfanumeriek 200)</w:t>
      </w:r>
    </w:p>
    <w:p w14:paraId="5EAF862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30. Lacht terug: 928, 0..1   (W0438, KL_AN, Plus Min M)</w:t>
      </w:r>
    </w:p>
    <w:p w14:paraId="0EBB13C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39F1E82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1063B82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5C9C421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30: 1258, 0..1   (W0020, AN, Alfanumeriek 200)</w:t>
      </w:r>
    </w:p>
    <w:p w14:paraId="719FBC8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  <w:t>Lacht eerste keer terug: 929, 0..1   (W0470, PQ, Weken)</w:t>
      </w:r>
    </w:p>
    <w:p w14:paraId="18114B6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31. Maakt geluiden terug: 930, 0..1   (W0438, KL_AN, Plus Min M)</w:t>
      </w:r>
    </w:p>
    <w:p w14:paraId="6A86BB0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4DC305F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4DC8B49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27C3DE5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31: 1259, 0..1   (W0020, AN, Alfanumeriek 200)</w:t>
      </w:r>
    </w:p>
    <w:p w14:paraId="20367EC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32. Maakt gevarieerde geluiden: 931, 0..1   (W0438, KL_AN, Plus Min M)</w:t>
      </w:r>
    </w:p>
    <w:p w14:paraId="65A9C4A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3CEADF6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1989B2B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5298C0D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32: 1260, 0..1   (W0020, AN, Alfanumeriek 200)</w:t>
      </w:r>
    </w:p>
    <w:p w14:paraId="492B973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33. Zegt "dada-baba" of "gaga": 932, 0..1   (W0438, KL_AN, Plus Min M)</w:t>
      </w:r>
    </w:p>
    <w:p w14:paraId="28558E1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753827F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06634B3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2A492DE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33: 1261, 0..1   (W0020, AN, Alfanumeriek 200)</w:t>
      </w:r>
    </w:p>
    <w:p w14:paraId="54730E9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34. Brabbelt bij zijn spel: 933, 0..1   (W0438, KL_AN, Plus Min M)</w:t>
      </w:r>
    </w:p>
    <w:p w14:paraId="5D02E97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53C2EEF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785756A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49A4DA8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34: 1262, 0..1   (W0020, AN, Alfanumeriek 200)</w:t>
      </w:r>
    </w:p>
    <w:p w14:paraId="545F4E6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35. Reageert op mondeling verzoek: 934, 0..1   (W0438, KL_AN, Plus Min M)</w:t>
      </w:r>
    </w:p>
    <w:p w14:paraId="67504A9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0E4B70E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7F364DA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614D679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35: 1263, 0..1   (W0020, AN, Alfanumeriek 200)</w:t>
      </w:r>
    </w:p>
    <w:p w14:paraId="718CE68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36. Zwaait "dag", "dag": 935, 0..1   (W0438, KL_AN, Plus Min M)</w:t>
      </w:r>
    </w:p>
    <w:p w14:paraId="4575740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45F040D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2CF3BF2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1DF95FF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36: 1264, 0..1   (W0020, AN, Alfanumeriek 200)</w:t>
      </w:r>
    </w:p>
    <w:p w14:paraId="02E23E1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37. Zegt 2 "geluidswoorden" met begrip: 936, 0..1   (W0438, KL_AN, Plus Min M)</w:t>
      </w:r>
    </w:p>
    <w:p w14:paraId="3C74281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4F337F6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05ABA35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24A5B29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37: 1265, 0..1   (W0020, AN, Alfanumeriek 200)</w:t>
      </w:r>
    </w:p>
    <w:p w14:paraId="03C14C5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38. Begrijpt enkele dagelijks gebruikte zinnen: 937, 0..1   (W0438, KL_AN, Plus Min M)</w:t>
      </w:r>
    </w:p>
    <w:p w14:paraId="299A2DE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1AE096C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3505BE5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3863EC3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38: 1266, 0..1   (W0020, AN, Alfanumeriek 200)</w:t>
      </w:r>
    </w:p>
    <w:p w14:paraId="6C69E74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39. Zegt 3 "woorden": 938, 0..1   (W0438, KL_AN, Plus Min M)</w:t>
      </w:r>
    </w:p>
    <w:p w14:paraId="35DB4F5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397F725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6951E36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058E771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39: 1267, 0..1   (W0020, AN, Alfanumeriek 200)</w:t>
      </w:r>
    </w:p>
    <w:p w14:paraId="457B3A1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40. Begrijpt fantasieopdrachtjes (M): 939, 0..1   (W0438, KL_AN, Plus Min M)</w:t>
      </w:r>
    </w:p>
    <w:p w14:paraId="23707FE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2DE7FBA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37AD8EE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18511DD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40: 1268, 0..1   (W0020, AN, Alfanumeriek 200)</w:t>
      </w:r>
    </w:p>
    <w:p w14:paraId="7AF1E79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41. Zegt "zinnen" van 2 woorden: 940, 0..1   (W0438, KL_AN, Plus Min M)</w:t>
      </w:r>
    </w:p>
    <w:p w14:paraId="2D4D7D3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10C8A0A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7BC74CE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27DE22E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41: 1269, 0..1   (W0020, AN, Alfanumeriek 200)</w:t>
      </w:r>
    </w:p>
    <w:p w14:paraId="0FED711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42. Wijst 6 lichaamsdelen aan bij pop: 941, 0..1   (W0438, KL_AN, Plus Min M)</w:t>
      </w:r>
    </w:p>
    <w:p w14:paraId="2318B7F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0656E13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4E0BBED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33A45A1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42: 942, 0..1   (W0020, AN, Alfanumeriek 200)</w:t>
      </w:r>
    </w:p>
    <w:p w14:paraId="4320784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43. Noemt zichzelf "mij" en "ik": 943, 0..1   (W0438, KL_AN, Plus Min M)</w:t>
      </w:r>
    </w:p>
    <w:p w14:paraId="4FB3DCF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422FE18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41EB683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7F0A931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43: 944, 0..1   (W0020, AN, Alfanumeriek 200)</w:t>
      </w:r>
    </w:p>
    <w:p w14:paraId="53BAF77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44. Wijst 5 plaatjes aan in boek: 945, 0..1   (W0175, KL_AN, Plus Min)</w:t>
      </w:r>
    </w:p>
    <w:p w14:paraId="46B5273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2EAD3FC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4775230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44: 946, 0..1   (W0020, AN, Alfanumeriek 200)</w:t>
      </w:r>
    </w:p>
    <w:p w14:paraId="73CE1DB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45. Zegt "zinnen" van 3 of meer woorden: 947, 0..1   (W0438, KL_AN, Plus Min M)</w:t>
      </w:r>
    </w:p>
    <w:p w14:paraId="45578CB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4ABF079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1D9369B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3B4BC2B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45: 1270, 0..1   (W0020, AN, Alfanumeriek 200)</w:t>
      </w:r>
    </w:p>
    <w:p w14:paraId="6478A3A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46. Is verstaanbaar voor bekenden: 948, 0..1   (W0438, KL_AN, Plus Min M)</w:t>
      </w:r>
    </w:p>
    <w:p w14:paraId="032BA6C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3CA9B0A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54E9DAE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2A7F5BD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46: 1271, 0..1   (W0020, AN, Alfanumeriek 200)</w:t>
      </w:r>
    </w:p>
    <w:p w14:paraId="72F2CFA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47. Praat spontaan over gebeurtenissen thuis/speelzaal: 949, 0..1   (W0438, KL_AN, Plus Min M)</w:t>
      </w:r>
    </w:p>
    <w:p w14:paraId="6814E1E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042B499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0BB2E43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68E930C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47: 1272, 0..1   (W0020, AN, Alfanumeriek 200)</w:t>
      </w:r>
    </w:p>
    <w:p w14:paraId="5501EBC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48. Stelt vragen naar "wie", "wat", "waar", "hoe": 950, 0..1   (W0438, KL_AN, Plus Min M)</w:t>
      </w:r>
    </w:p>
    <w:p w14:paraId="45BE4FA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3102EC9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583B7A2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7CC927F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48: 1273, 0..1   (W0020, AN, Alfanumeriek 200)</w:t>
      </w:r>
    </w:p>
    <w:p w14:paraId="4C0E2E3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49. Is goed verstaanbaar voor onderzoeker: 951, 0..1   (W0175, KL_AN, Plus Min)</w:t>
      </w:r>
    </w:p>
    <w:p w14:paraId="571053A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28659BF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5D1DF17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49: 952, 0..1   (W0020, AN, Alfanumeriek 200)</w:t>
      </w:r>
    </w:p>
    <w:p w14:paraId="60C5DAD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50. Stelt vragen naar "hoeveel", "wanneer", "waarom": 953, 0..1   (W0438, KL_AN, Plus Min M)</w:t>
      </w:r>
    </w:p>
    <w:p w14:paraId="21695E2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624E7F5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7877559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151C464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50: 1274, 0..1   (W0020, AN, Alfanumeriek 200)</w:t>
      </w:r>
    </w:p>
    <w:p w14:paraId="78C1986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51. Begrijpt analogieën en tegenstellingen: 954, 0..1   (W0438, KL_AN, Plus Min M)</w:t>
      </w:r>
    </w:p>
    <w:p w14:paraId="36010D4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616800F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6DF8D95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7EB6DCD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51: 1275, 0..1   (W0020, AN, Alfanumeriek 200)</w:t>
      </w:r>
    </w:p>
    <w:p w14:paraId="4843C04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52. Beweegt armen goed (R): 955, 0..1   (W0175, KL_AN, Plus Min)</w:t>
      </w:r>
    </w:p>
    <w:p w14:paraId="6A356F3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1EF7722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15E2593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52. Beweegt armen goed (L): 956, 0..1   (W0175, KL_AN, Plus Min)</w:t>
      </w:r>
    </w:p>
    <w:p w14:paraId="27849AA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252D90B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6015C87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52: 957, 0..1   (W0020, AN, Alfanumeriek 200)</w:t>
      </w:r>
    </w:p>
    <w:p w14:paraId="3EB7A2F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53. Beweegt benen goed (R): 958, 0..1   (W0175, KL_AN, Plus Min)</w:t>
      </w:r>
    </w:p>
    <w:p w14:paraId="25F2D61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700CD2D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3701D78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53. Beweegt benen goed (L): 959, 0..1   (W0175, KL_AN, Plus Min)</w:t>
      </w:r>
    </w:p>
    <w:p w14:paraId="5CB52F5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2DE57D9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580FB5B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53: 960, 0..1   (W0020, AN, Alfanumeriek 200)</w:t>
      </w:r>
    </w:p>
    <w:p w14:paraId="6DBA04B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54. Blijft hangen bij optillen onder de oksels: 961, 0..1   (W0175, KL_AN, Plus Min)</w:t>
      </w:r>
    </w:p>
    <w:p w14:paraId="1454C4C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130D61A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0368245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54: 1276, 0..1   (W0020, AN, Alfanumeriek 200)</w:t>
      </w:r>
    </w:p>
    <w:p w14:paraId="4D466A2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55. Reacties bij optrekken tot zit: 962, 0..1   (W0175, KL_AN, Plus Min)</w:t>
      </w:r>
    </w:p>
    <w:p w14:paraId="216255F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5489E19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48A0426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55: 963, 0..1   (W0020, AN, Alfanumeriek 200)</w:t>
      </w:r>
    </w:p>
    <w:p w14:paraId="472086D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56. Heft kin even van onderlaag: 964, 0..1   (W0175, KL_AN, Plus Min)</w:t>
      </w:r>
    </w:p>
    <w:p w14:paraId="45E1D7F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04282F1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14A2B2C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56: 965, 0..1   (W0020, AN, Alfanumeriek 200)</w:t>
      </w:r>
    </w:p>
    <w:p w14:paraId="40B19C6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57. Heft in buikligging hoofd tot 45º: 966, 0..1   (W0175, KL_AN, Plus Min)</w:t>
      </w:r>
    </w:p>
    <w:p w14:paraId="78CA6EB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0906450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5092588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57: 967, 0..1   (W0020, AN, Alfanumeriek 200)</w:t>
      </w:r>
    </w:p>
    <w:p w14:paraId="195B4E7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58. Kijkt rond met 90º geheven hoofd: 968, 0..1   (W0175, KL_AN, Plus Min)</w:t>
      </w:r>
    </w:p>
    <w:p w14:paraId="5EDD3A9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681E72A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73212D6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58: 969, 0..1   (W0020, AN, Alfanumeriek 200)</w:t>
      </w:r>
    </w:p>
    <w:p w14:paraId="5AD8E11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59. Benen gebogen of trappelen bij verticaal zwaaien rechts: 970, 0..1   (W0175, KL_AN, Plus Min)</w:t>
      </w:r>
    </w:p>
    <w:p w14:paraId="4D3F895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1985B17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38F605A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59. Benen gebogen of trappelen bij verticaal zwaaien links: 971, 0..1   (W0175, KL_AN, Plus Min)</w:t>
      </w:r>
    </w:p>
    <w:p w14:paraId="5143FFA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38B3B30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60E751E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59: 972, 0..1   (W0020, AN, Alfanumeriek 200)</w:t>
      </w:r>
    </w:p>
    <w:p w14:paraId="253E06A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60. Rolt zich om van rug naar buik en omgekeerd: 973, 0..1   (W0438, KL_AN, Plus Min M)</w:t>
      </w:r>
    </w:p>
    <w:p w14:paraId="5790FDB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706159C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61BDDF0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4C2261D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60: 974, 0..1   (W0020, AN, Alfanumeriek 200)</w:t>
      </w:r>
    </w:p>
    <w:p w14:paraId="5E11565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61. Kan hoofd goed ophouden in zit: 975, 0..1   (W0175, KL_AN, Plus Min)</w:t>
      </w:r>
    </w:p>
    <w:p w14:paraId="5A29450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7C49208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1C730F0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61: 976, 0..1   (W0020, AN, Alfanumeriek 200)</w:t>
      </w:r>
    </w:p>
    <w:p w14:paraId="05153E5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62. Zit op billen met gestrekte benen: 977, 0..1   (W0175, KL_AN, Plus Min)</w:t>
      </w:r>
    </w:p>
    <w:p w14:paraId="1B064B0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5B7A26A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782AF62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62: 1277, 0..1   (W0020, AN, Alfanumeriek 200)</w:t>
      </w:r>
    </w:p>
    <w:p w14:paraId="2332AD5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63. Zit stabiel los: 978, 0..1   (W0175, KL_AN, Plus Min)</w:t>
      </w:r>
    </w:p>
    <w:p w14:paraId="6A315EE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03121AB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68976F5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63: 979, 0..1   (W0020, AN, Alfanumeriek 200)</w:t>
      </w:r>
    </w:p>
    <w:p w14:paraId="1497316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64. Kruipt vooruit, buik op de grond: 980, 0..1   (W0438, KL_AN, Plus Min M)</w:t>
      </w:r>
    </w:p>
    <w:p w14:paraId="075004C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23D3380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79185AA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365B704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64: 981, 0..1   (W0020, AN, Alfanumeriek 200)</w:t>
      </w:r>
    </w:p>
    <w:p w14:paraId="6CEFD82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65. Trekt zich op tot staan: 1278, 0..1   (W0438, KL_AN, Plus Min M)</w:t>
      </w:r>
    </w:p>
    <w:p w14:paraId="4844CB2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12336A3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597EBD4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6E2F81C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65: 1279, 0..1   (W0020, AN, Alfanumeriek 200)</w:t>
      </w:r>
    </w:p>
    <w:p w14:paraId="2F93030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66. Kruipt vooruit: 982, 0..1   (W0438, KL_AN, Plus Min M)</w:t>
      </w:r>
    </w:p>
    <w:p w14:paraId="35E87C9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33014EA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5434332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719BB6C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66: 983, 0..1   (W0020, AN, Alfanumeriek 200)</w:t>
      </w:r>
    </w:p>
    <w:p w14:paraId="7DC11A4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67. Loopt langs: 984, 0..1   (W0438, KL_AN, Plus Min M)</w:t>
      </w:r>
    </w:p>
    <w:p w14:paraId="741947F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08E9CD0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0C6B75B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118F9DB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67: 985, 0..1   (W0020, AN, Alfanumeriek 200)</w:t>
      </w:r>
    </w:p>
    <w:p w14:paraId="4DA30E3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68. Loopt los / loopt goed los / loopt soepel: 986, 0..1   (W0175, KL_AN, Plus Min)</w:t>
      </w:r>
    </w:p>
    <w:p w14:paraId="036604F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7BD84FA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34751CD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68: 987, 0..1   (W0020, AN, Alfanumeriek 200)</w:t>
      </w:r>
    </w:p>
    <w:p w14:paraId="0BE0A6D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Eerste keer los lopen: 988, 0..1   (W0650, PQ, Maanden)</w:t>
      </w:r>
    </w:p>
    <w:p w14:paraId="446D898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69. Gooit bal zonder om te vallen: 989, 0..1   (W0175, KL_AN, Plus Min)</w:t>
      </w:r>
    </w:p>
    <w:p w14:paraId="3941F0D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31C01D3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322D0BD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69: 990, 0..1   (W0020, AN, Alfanumeriek 200)</w:t>
      </w:r>
    </w:p>
    <w:p w14:paraId="052CEB1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70. Raapt vanuit hurkzit iets op: 991, 0..1   (W0175, KL_AN, Plus Min)</w:t>
      </w:r>
    </w:p>
    <w:p w14:paraId="27428D1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3F2C9C9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2D809E9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70: 992, 0..1   (W0020, AN, Alfanumeriek 200)</w:t>
      </w:r>
    </w:p>
    <w:p w14:paraId="3A507D6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71. Schopt bal weg rechts: 993, 0..1   (W0175, KL_AN, Plus Min)</w:t>
      </w:r>
    </w:p>
    <w:p w14:paraId="3CE829B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3194518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2207926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71. Schopt bal weg links: 994, 0..1   (W0175, KL_AN, Plus Min)</w:t>
      </w:r>
    </w:p>
    <w:p w14:paraId="1788AA1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70F266C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1E5D0CF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71: 995, 0..1   (W0020, AN, Alfanumeriek 200)</w:t>
      </w:r>
    </w:p>
    <w:p w14:paraId="72C786E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72. Kan in zit soepel roteren: 996, 0..1   (W0175, KL_AN, Plus Min)</w:t>
      </w:r>
    </w:p>
    <w:p w14:paraId="6B8EE23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638A69A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5004BCC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72: 997, 0..1   (W0020, AN, Alfanumeriek 200)</w:t>
      </w:r>
    </w:p>
    <w:p w14:paraId="60CB219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73. Fietst (op driewieler): 998, 0..1   (W0438, KL_AN, Plus Min M)</w:t>
      </w:r>
    </w:p>
    <w:p w14:paraId="6BD39A8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2FDB371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07DDE46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M: 3</w:t>
      </w:r>
    </w:p>
    <w:p w14:paraId="668FCB8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73: 1280, 0..1   (W0020, AN, Alfanumeriek 200)</w:t>
      </w:r>
    </w:p>
    <w:p w14:paraId="357F2BB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74. Springt met beide voeten tegelijk: 999, 0..1   (W0175, KL_AN, Plus Min)</w:t>
      </w:r>
    </w:p>
    <w:p w14:paraId="6ABDF8F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150590A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118BE80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74: 1000, 0..1   (W0020, AN, Alfanumeriek 200)</w:t>
      </w:r>
    </w:p>
    <w:p w14:paraId="3F50602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75. Kan minstens 5 seconden op één been staan rechts: 1001, 0..1   (W0175, KL_AN, Plus Min)</w:t>
      </w:r>
    </w:p>
    <w:p w14:paraId="09869B2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0BFBFEB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5D67858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75. Kan minstens 5 seconden op één been staan links: 1002, 0..1   (W0175, KL_AN, Plus Min)</w:t>
      </w:r>
    </w:p>
    <w:p w14:paraId="6779633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+: 1</w:t>
      </w:r>
    </w:p>
    <w:p w14:paraId="36E09F3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-: 2</w:t>
      </w:r>
    </w:p>
    <w:p w14:paraId="624886C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Opmerking bij VWO 75: 1003, 0..1   (W0020, AN, Alfanumeriek 200)</w:t>
      </w:r>
    </w:p>
    <w:p w14:paraId="13664D1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Van Wiechen onderzoek: 1004, 0..1   (W0082, AN, Alfanumeriek 4000)</w:t>
      </w:r>
    </w:p>
    <w:p w14:paraId="56A74C6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Kolom Van Wiechen onderzoek: 1531, 1..1   (W0677, KL_AN, Van Wiechen kolom)</w:t>
      </w:r>
    </w:p>
    <w:p w14:paraId="6B2C0E3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 wkn-1 mnd: 01</w:t>
      </w:r>
    </w:p>
    <w:p w14:paraId="1429862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 wkn-2 mnd: 02</w:t>
      </w:r>
    </w:p>
    <w:p w14:paraId="180B847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13 wkn-3 mnd: 03</w:t>
      </w:r>
    </w:p>
    <w:p w14:paraId="0CE5B95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extra kolom 1: 04</w:t>
      </w:r>
    </w:p>
    <w:p w14:paraId="640374C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26 wkn-6 mnd: 05</w:t>
      </w:r>
    </w:p>
    <w:p w14:paraId="73A4B98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extra kolom 2: 06</w:t>
      </w:r>
    </w:p>
    <w:p w14:paraId="116E872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39 wkn-9 mnd: 07</w:t>
      </w:r>
    </w:p>
    <w:p w14:paraId="58448B0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52 wkn-12 mnd: 08</w:t>
      </w:r>
    </w:p>
    <w:p w14:paraId="5897A3C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65 wkn-15 mnd: 09</w:t>
      </w:r>
    </w:p>
    <w:p w14:paraId="4C71ECC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15 mnd: 10</w:t>
      </w:r>
    </w:p>
    <w:p w14:paraId="49950A3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1,5 jaar: 11</w:t>
      </w:r>
    </w:p>
    <w:p w14:paraId="75B6F41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extra kolom 3: 12</w:t>
      </w:r>
    </w:p>
    <w:p w14:paraId="06BE209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 jaar: 13</w:t>
      </w:r>
    </w:p>
    <w:p w14:paraId="46F4463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2,5 jaar: 14</w:t>
      </w:r>
    </w:p>
    <w:p w14:paraId="2435DF1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 jaar: 15</w:t>
      </w:r>
    </w:p>
    <w:p w14:paraId="41BCDAB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3,5 jaar: 16</w:t>
      </w:r>
    </w:p>
    <w:p w14:paraId="051F520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 jaar: 17</w:t>
      </w:r>
    </w:p>
    <w:p w14:paraId="1D9AD58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4,5 jaar: 18</w:t>
      </w:r>
    </w:p>
    <w:p w14:paraId="57FF312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740C8D9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BFMT: R043, 0..1</w:t>
      </w:r>
    </w:p>
    <w:p w14:paraId="20A0A21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Gebruikt hand: 1382, 0..1   (W0206, KL_AN, Rechts Links)</w:t>
      </w:r>
    </w:p>
    <w:p w14:paraId="4D7703B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Rechts: 1</w:t>
      </w:r>
    </w:p>
    <w:p w14:paraId="69D6D95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Links: 2</w:t>
      </w:r>
    </w:p>
    <w:p w14:paraId="725C2E6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Observatie bij oefeningen: 1005, 0..1   (W0082, AN, Alfanumeriek 4000)</w:t>
      </w:r>
    </w:p>
    <w:p w14:paraId="556DED4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Scan van oefeningenblad: 1006, 0..1   (W0085, DOC, Document)</w:t>
      </w:r>
    </w:p>
    <w:p w14:paraId="75359DC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1. Figuren natekenen - kwantiteit: 1007, 0..1   (W0523, KL_AN, Figuren natekenen - kwantiteit)</w:t>
      </w:r>
    </w:p>
    <w:p w14:paraId="24F2D05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 of minder figuren goed: 1</w:t>
      </w:r>
    </w:p>
    <w:p w14:paraId="122F1C1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 of 4 figuren goed: 2</w:t>
      </w:r>
    </w:p>
    <w:p w14:paraId="345504E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2. Lijntrekken - kwantiteit: 1008, 0..1   (W0524, KL_AN, Lijntrekken - kwantiteit)</w:t>
      </w:r>
    </w:p>
    <w:p w14:paraId="3CA90ED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 of meer keer lijn overschreden: 1</w:t>
      </w:r>
    </w:p>
    <w:p w14:paraId="3CAC406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Lijn niet overschreden: 2</w:t>
      </w:r>
    </w:p>
    <w:p w14:paraId="372F7C8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3. Stippen zetten - kwantiteit: 1010, 0..1   (W0526, KL_AN, Stippen zetten - kwantiteit)</w:t>
      </w:r>
    </w:p>
    <w:p w14:paraId="33C8D0A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15 of minder cirkels met één stip: 1</w:t>
      </w:r>
    </w:p>
    <w:p w14:paraId="39F8BA4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16 of meer cirkels met één stip: 2</w:t>
      </w:r>
    </w:p>
    <w:p w14:paraId="160F376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4. Vinger-duim oppositie - kwantiteit rechts: 1012, 0..1   (W0528, KL_AN, Vinger-duim oppositie - kwantiteit)</w:t>
      </w:r>
    </w:p>
    <w:p w14:paraId="60CDE6D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Lukt niet met alle vingers en/of juiste volgorde: 1</w:t>
      </w:r>
    </w:p>
    <w:p w14:paraId="561E110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Lukt wel met alle vingers en juiste volgorde: 2</w:t>
      </w:r>
    </w:p>
    <w:p w14:paraId="5A7F756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4. Vinger-duim oppositie - kwantiteit links: 1013, 0..1   (W0528, KL_AN, Vinger-duim oppositie - kwantiteit)</w:t>
      </w:r>
    </w:p>
    <w:p w14:paraId="66C8F8E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Lukt niet met alle vingers en/of juiste volgorde: 1</w:t>
      </w:r>
    </w:p>
    <w:p w14:paraId="47012D4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Lukt wel met alle vingers en juiste volgorde: 2</w:t>
      </w:r>
    </w:p>
    <w:p w14:paraId="1333C11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5. Oogbewegingen - kwantiteit: 1015, 0..1   (W0531, KL_AN, Oogbewegingen - kwantiteit)</w:t>
      </w:r>
    </w:p>
    <w:p w14:paraId="438321D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Volgt niet gehele beweging: 1</w:t>
      </w:r>
    </w:p>
    <w:p w14:paraId="18B6EFF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Volgt gehele beweging: 2</w:t>
      </w:r>
    </w:p>
    <w:p w14:paraId="3D20473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6. Top-neus proef - kwantiteit rechts: 1017, 0..1   (W0533, KL_AN, Top-neus proef - kwantiteit)</w:t>
      </w:r>
    </w:p>
    <w:p w14:paraId="1A59188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 of 2 keer fout uitgevoerd: 1</w:t>
      </w:r>
    </w:p>
    <w:p w14:paraId="670F673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 keer correct: 2</w:t>
      </w:r>
    </w:p>
    <w:p w14:paraId="54F8415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6. Top-neus proef - kwantiteit links: 1018, 0..1   (W0533, KL_AN, Top-neus proef - kwantiteit)</w:t>
      </w:r>
    </w:p>
    <w:p w14:paraId="52F05B1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 of 2 keer fout uitgevoerd: 1</w:t>
      </w:r>
    </w:p>
    <w:p w14:paraId="69E32DB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 keer correct: 2</w:t>
      </w:r>
    </w:p>
    <w:p w14:paraId="4B5D8D5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7. Diadochokinese - kwantiteit rechts: 1019, 0..1   (W0535, KL_AN, Diadochokinese - kwantiteit)</w:t>
      </w:r>
    </w:p>
    <w:p w14:paraId="5F03FD7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soepele ritmische omdraaibewegingen met hand op handpalm: 1</w:t>
      </w:r>
    </w:p>
    <w:p w14:paraId="3720E88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Soepele ritmische omdraai bewegingen met hand op handpalm: 2</w:t>
      </w:r>
    </w:p>
    <w:p w14:paraId="0484378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7. Diadochokinese - kwantiteit links: 1020, 0..1   (W0535, KL_AN, Diadochokinese - kwantiteit)</w:t>
      </w:r>
    </w:p>
    <w:p w14:paraId="5F53761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soepele ritmische omdraaibewegingen met hand op handpalm: 1</w:t>
      </w:r>
    </w:p>
    <w:p w14:paraId="1FE5F26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Soepele ritmische omdraai bewegingen met hand op handpalm: 2</w:t>
      </w:r>
    </w:p>
    <w:p w14:paraId="5390122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8. Veter strikken - kwantiteit: 1022, 0..1   (W0538, KL_AN, Veter strikken - kwantiteit)</w:t>
      </w:r>
    </w:p>
    <w:p w14:paraId="59166F9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Lukt niet: 1</w:t>
      </w:r>
    </w:p>
    <w:p w14:paraId="4CC3B78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Lukt wel: 2</w:t>
      </w:r>
    </w:p>
    <w:p w14:paraId="0B641D9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9. Eén been staan - kwantiteit rechts: 1023, 0..1   (W0539, KL_AN, Eén been staan - kwantiteit)</w:t>
      </w:r>
    </w:p>
    <w:p w14:paraId="1AD107F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 seconden of minder: 1</w:t>
      </w:r>
    </w:p>
    <w:p w14:paraId="602C940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 seconden of meer: 2</w:t>
      </w:r>
    </w:p>
    <w:p w14:paraId="2938D5C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9. Eén been staan - kwantiteit links: 1024, 0..1   (W0539, KL_AN, Eén been staan - kwantiteit)</w:t>
      </w:r>
    </w:p>
    <w:p w14:paraId="046EBE7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 seconden of minder: 1</w:t>
      </w:r>
    </w:p>
    <w:p w14:paraId="278E90E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 seconden of meer: 2</w:t>
      </w:r>
    </w:p>
    <w:p w14:paraId="235A09C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10. Hielen lopen - kwantiteit: 1026, 0..1   (W0542, KL_AN, Hielen lopen - kwantiteit)</w:t>
      </w:r>
    </w:p>
    <w:p w14:paraId="50359D3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Voorvoet komt geheel/gedeeltelijk op de grond: 1</w:t>
      </w:r>
    </w:p>
    <w:p w14:paraId="33DD07D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Opdracht correct uitgevoerd: 2</w:t>
      </w:r>
    </w:p>
    <w:p w14:paraId="4183B50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11. Streeplopen - kwantiteit: 1028, 0..1   (W0544, KL_AN, Streeplopen - kwantiteit)</w:t>
      </w:r>
    </w:p>
    <w:p w14:paraId="74C49E2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Stapt regelmatig naast streep, slaat stukken over (&gt; 5cm) of valt: 1</w:t>
      </w:r>
    </w:p>
    <w:p w14:paraId="35F49C2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Stapt maximaal 2 keer naast streep: 2</w:t>
      </w:r>
    </w:p>
    <w:p w14:paraId="0418725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12. Hinkelen - kwantiteit rechts: 1030, 0..1   (W0546, KL_AN, Hinkelen - kwantiteit)</w:t>
      </w:r>
    </w:p>
    <w:p w14:paraId="38E7677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 of minder sprongen: 1</w:t>
      </w:r>
    </w:p>
    <w:p w14:paraId="2078533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9 of meer sprongen: 2</w:t>
      </w:r>
    </w:p>
    <w:p w14:paraId="431D0D7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12. Hinkelen - kwantiteit links: 1031, 0..1   (W0546, KL_AN, Hinkelen - kwantiteit)</w:t>
      </w:r>
    </w:p>
    <w:p w14:paraId="4C99853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 of minder sprongen: 1</w:t>
      </w:r>
    </w:p>
    <w:p w14:paraId="389753C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9 of meer sprongen: 2</w:t>
      </w:r>
    </w:p>
    <w:p w14:paraId="2077101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13. Springen - kwantiteit: 1033, 0..1   (W0549, KL_AN, Springen - kwantiteit)</w:t>
      </w:r>
    </w:p>
    <w:p w14:paraId="12B0ADF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Springt niet over blok of houdt voeten niet bij elkaar of valt bij landing: 1</w:t>
      </w:r>
    </w:p>
    <w:p w14:paraId="1F0F1A1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Correct uitgevoerd zonder vallen: 2</w:t>
      </w:r>
    </w:p>
    <w:p w14:paraId="216824F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2. Lijntrekken - kwaliteit: 1009, 0..1   (W0525, KL_AN, Lijntrekken - kwaliteit)</w:t>
      </w:r>
    </w:p>
    <w:p w14:paraId="335EFE4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Lijn &gt; 3 keer onderbroken: 1</w:t>
      </w:r>
    </w:p>
    <w:p w14:paraId="5E4EE9B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Lijn niet of = 3 keer onderbroken: 2</w:t>
      </w:r>
    </w:p>
    <w:p w14:paraId="146953E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3. Pengreep - kwaliteit: 1011, 0..1   (W0527, KL_AN, Pengreep - kwaliteit)</w:t>
      </w:r>
    </w:p>
    <w:p w14:paraId="27C545E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Geen driepuntsgreep: 1</w:t>
      </w:r>
    </w:p>
    <w:p w14:paraId="5618499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Driepuntsgreep: 2</w:t>
      </w:r>
    </w:p>
    <w:p w14:paraId="7CCD3F4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4. Vinger-duim oppositie - kwaliteit: 1014, 0..1   (W0530, KL_AN, Vinger-duim oppositie - kwaliteit)</w:t>
      </w:r>
    </w:p>
    <w:p w14:paraId="6900D9C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Duidelijke meebewegingen e/o faciale mimiek: 1</w:t>
      </w:r>
    </w:p>
    <w:p w14:paraId="60AEE16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Geen/discrete meebewegingen: 2</w:t>
      </w:r>
    </w:p>
    <w:p w14:paraId="30095AB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5. Oogbewegingen - kwaliteit: 1016, 0..1   (W0532, KL_AN, Oogbewegingen - kwaliteit)</w:t>
      </w:r>
    </w:p>
    <w:p w14:paraId="71EB2BA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Volgen schokkerig of dwalen af: 1</w:t>
      </w:r>
    </w:p>
    <w:p w14:paraId="65F760F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Volgen vloeiend: 2</w:t>
      </w:r>
    </w:p>
    <w:p w14:paraId="5E4FCAC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7. Diadochokinese - kwaliteit: 1021, 0..1   (W0537, KL_AN, Diadochokinese - kwaliteit)</w:t>
      </w:r>
    </w:p>
    <w:p w14:paraId="362244F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Ab- en adductie bovenarm: 1</w:t>
      </w:r>
    </w:p>
    <w:p w14:paraId="5BBBFB4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Vanuit elleboog: arm blijft tegen romp: 2</w:t>
      </w:r>
    </w:p>
    <w:p w14:paraId="55A3232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9. Eén been staan - kwaliteit: 1025, 0..1   (W0541, KL_AN, Eén been staan - kwaliteit)</w:t>
      </w:r>
    </w:p>
    <w:p w14:paraId="6E87E1D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Duidelijk heffen armen/zwaaien romp: 1</w:t>
      </w:r>
    </w:p>
    <w:p w14:paraId="6DEFACB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Geen/discrete correcties armen/romp: 2</w:t>
      </w:r>
    </w:p>
    <w:p w14:paraId="1EC146B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10. Hielen lopen - kwaliteit: 1027, 0..1   (W0543, KL_AN, Hielen lopen - kwaliteit)</w:t>
      </w:r>
    </w:p>
    <w:p w14:paraId="77C1AAE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Elleboogflexie/polsextensie/rompdraai: 1</w:t>
      </w:r>
    </w:p>
    <w:p w14:paraId="5BC7098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Geen of slechts gering meebewegen: 2</w:t>
      </w:r>
    </w:p>
    <w:p w14:paraId="7DC5928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11. Streeplopen - kwaliteit: 1029, 0..1   (W0545, KL_AN, Streeplopen - kwaliteit)</w:t>
      </w:r>
    </w:p>
    <w:p w14:paraId="1F93230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Onbalans romp/veel armbewegingen: 1</w:t>
      </w:r>
    </w:p>
    <w:p w14:paraId="6AB2AEA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Balans van de romp/armen ontspannen: 2</w:t>
      </w:r>
    </w:p>
    <w:p w14:paraId="63E3664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12. Hinkelen - kwaliteit: 1032, 0..1   (W0548, KL_AN, Hinkelen - kwaliteit)</w:t>
      </w:r>
    </w:p>
    <w:p w14:paraId="25D8A12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 hele voet/armbew. boven navel: 1</w:t>
      </w:r>
    </w:p>
    <w:p w14:paraId="02ABB88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 voorvoet/armbew. onder navel: 2</w:t>
      </w:r>
    </w:p>
    <w:p w14:paraId="10D1E41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13. Springen - kwaliteit: 1034, 0..1   (W0550, KL_AN, Springen - kwaliteit)</w:t>
      </w:r>
    </w:p>
    <w:p w14:paraId="5F27F4D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Afzet/landing met stijve benen: 1</w:t>
      </w:r>
    </w:p>
    <w:p w14:paraId="1AE7B1B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Afzet/landing met gebogen benen: 2</w:t>
      </w:r>
    </w:p>
    <w:p w14:paraId="4599B7B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Is er sprake van fysieke belemmeringen: 1035, 0..1   (W0004, BL, Ja Nee)</w:t>
      </w:r>
    </w:p>
    <w:p w14:paraId="352A839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3B07C91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34BB6EB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fysieke belemmeringen: 1036, 0..1   (W0082, AN, Alfanumeriek 4000)</w:t>
      </w:r>
    </w:p>
    <w:p w14:paraId="15946FF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Is er sprake van negatieve kindfactoren: 1037, 0..1   (W0004, BL, Ja Nee)</w:t>
      </w:r>
    </w:p>
    <w:p w14:paraId="7A98947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4A83D65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3EC1D9D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negatieve kindfactoren: 1038, 0..1   (W0082, AN, Alfanumeriek 4000)</w:t>
      </w:r>
    </w:p>
    <w:p w14:paraId="2DCEBC9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Is er sprake van negatieve omgevingsfactoren: 1039, 0..1   (W0004, BL, Ja Nee)</w:t>
      </w:r>
    </w:p>
    <w:p w14:paraId="6F268CA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34EED6A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49ADCBC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negatieve omgevingsfactoren: 1040, 0..1   (W0082, AN, Alfanumeriek 4000)</w:t>
      </w:r>
    </w:p>
    <w:p w14:paraId="2B6EE4C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Kwantiteitscore: 1041, 0..1   (W0167, BER, Berekend veld)</w:t>
      </w:r>
    </w:p>
    <w:p w14:paraId="584BD0E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Percentiel: 1042, 0..1   (W0555, KL_AN, Percentiel)</w:t>
      </w:r>
    </w:p>
    <w:p w14:paraId="6F9A1E9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&lt; P5: 01</w:t>
      </w:r>
    </w:p>
    <w:p w14:paraId="069527B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&gt;= P5 en &lt; P10: 02</w:t>
      </w:r>
    </w:p>
    <w:p w14:paraId="232106E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&gt;= P10 en &lt; gemiddeld: 03</w:t>
      </w:r>
    </w:p>
    <w:p w14:paraId="4513601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Gemiddeld: 04</w:t>
      </w:r>
    </w:p>
    <w:p w14:paraId="135AB38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Boven gemiddeld: 05</w:t>
      </w:r>
    </w:p>
    <w:p w14:paraId="19A5A24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Kwaliteitscore fijne motoriek: 1043, 0..1   (W0167, BER, Berekend veld)</w:t>
      </w:r>
    </w:p>
    <w:p w14:paraId="024F30A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Kwaliteitscore grove motoriek: 1044, 0..1   (W0167, BER, Berekend veld)</w:t>
      </w:r>
    </w:p>
    <w:p w14:paraId="330AF6C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BFMT: 1045, 0..1   (W0082, AN, Alfanumeriek 4000)</w:t>
      </w:r>
    </w:p>
    <w:p w14:paraId="46A9DDE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7DB3AF53" w14:textId="374FC6DE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del w:id="128" w:author="BDS redactieraad" w:date="2024-02-28T18:42:00Z">
        <w:r>
          <w:rPr>
            <w:rFonts w:ascii="MS Sans Serif" w:hAnsi="MS Sans Serif" w:cs="MS Sans Serif"/>
            <w:b/>
            <w:bCs/>
            <w:kern w:val="0"/>
            <w:sz w:val="16"/>
            <w:szCs w:val="16"/>
            <w:lang w:val="en-GB"/>
          </w:rPr>
          <w:delText>Screening psychosociale problemen</w:delText>
        </w:r>
      </w:del>
      <w:ins w:id="129" w:author="BDS redactieraad" w:date="2024-02-28T18:42:00Z">
        <w:r>
          <w:rPr>
            <w:rFonts w:ascii="MS Sans Serif" w:hAnsi="MS Sans Serif" w:cs="MS Sans Serif"/>
            <w:b/>
            <w:bCs/>
            <w:kern w:val="0"/>
            <w:sz w:val="16"/>
            <w:szCs w:val="16"/>
            <w:lang w:val="en-GB"/>
          </w:rPr>
          <w:t>Screeningsinstrumenten</w:t>
        </w:r>
      </w:ins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: R054, 0..1</w:t>
      </w:r>
    </w:p>
    <w:p w14:paraId="715A085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Screeningsinstrument psychosociale problematiek: 1341, 0..1   (W0640, KL_AN, Screeningsinstrument PP)</w:t>
      </w:r>
    </w:p>
    <w:p w14:paraId="2600231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ASQ: 01</w:t>
      </w:r>
    </w:p>
    <w:p w14:paraId="6E4E151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BITSEA: 02</w:t>
      </w:r>
    </w:p>
    <w:p w14:paraId="448B41D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DMO-protocol: 03</w:t>
      </w:r>
    </w:p>
    <w:p w14:paraId="2D69709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KIPPPI 0-1: 04</w:t>
      </w:r>
    </w:p>
    <w:p w14:paraId="4111B72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KIPPPI 1-4: 05</w:t>
      </w:r>
    </w:p>
    <w:p w14:paraId="5FAD6DD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SDQ (vanaf 3 jaar): 06</w:t>
      </w:r>
    </w:p>
    <w:p w14:paraId="1B5C0DA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SPARK: 07</w:t>
      </w:r>
    </w:p>
    <w:p w14:paraId="35838D4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SDQ 5 jaar: 08</w:t>
      </w:r>
    </w:p>
    <w:p w14:paraId="12CF30E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SDQ 7-12 jaar: 09</w:t>
      </w:r>
    </w:p>
    <w:p w14:paraId="31933D5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SDQ 13/14 jaar: 10</w:t>
      </w:r>
    </w:p>
    <w:p w14:paraId="78A6353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1B5522D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Datum afname SPP: 1342, 0..1   (W0025, TS, Datum)</w:t>
      </w:r>
    </w:p>
    <w:p w14:paraId="2C25E56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SPP ingevuld door: 1343, 0..1   (W0641, KL_AN, SPP ingevuld door)</w:t>
      </w:r>
    </w:p>
    <w:p w14:paraId="44DD5CD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Ouder: 01</w:t>
      </w:r>
    </w:p>
    <w:p w14:paraId="7B40143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Jeugdige: 02</w:t>
      </w:r>
    </w:p>
    <w:p w14:paraId="6455BB2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JGZ-professional: 03</w:t>
      </w:r>
    </w:p>
    <w:p w14:paraId="47F9DA8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5742381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Plaats van afname SPP: 1344, 0..1   (W0611, KL_AN, Wijze van afname)</w:t>
      </w:r>
    </w:p>
    <w:p w14:paraId="226E1D7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Thuis: 01</w:t>
      </w:r>
    </w:p>
    <w:p w14:paraId="756D8C5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Klassikaal: 02</w:t>
      </w:r>
    </w:p>
    <w:p w14:paraId="06AEAAB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Consult: 03</w:t>
      </w:r>
    </w:p>
    <w:p w14:paraId="75D8341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0252B7F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Bijzonderheden SPP: 1345, 0..1   (W0020, AN, Alfanumeriek 200)</w:t>
      </w:r>
    </w:p>
    <w:p w14:paraId="3A672F6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Conclusie SPP: 1346, 0..1   (W0082, AN, Alfanumeriek 4000)</w:t>
      </w:r>
    </w:p>
    <w:p w14:paraId="23926B9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Overall risicoinschatting SPARK: 1495, 0..1   (W0669, KL_AN, SPARK-risicoinschatting)</w:t>
      </w:r>
    </w:p>
    <w:p w14:paraId="43377E2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Laag: 1</w:t>
      </w:r>
    </w:p>
    <w:p w14:paraId="42EEFA9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Verhoogd: 2</w:t>
      </w:r>
    </w:p>
    <w:p w14:paraId="650FCEE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Hoog: 3</w:t>
      </w:r>
    </w:p>
    <w:p w14:paraId="2A80D37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30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31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Overall conclusie alle domeinen DMOP: 1623, 0..1   (W0692, KL_AN, DMOP waarderingsvragen)</w:t>
        </w:r>
      </w:ins>
    </w:p>
    <w:p w14:paraId="2B3DB03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32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33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Goed: 01</w:t>
        </w:r>
      </w:ins>
    </w:p>
    <w:p w14:paraId="789DC6A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34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35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Gaat wel: 02</w:t>
        </w:r>
      </w:ins>
    </w:p>
    <w:p w14:paraId="57DA057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36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37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Niet goed: 03</w:t>
        </w:r>
      </w:ins>
    </w:p>
    <w:p w14:paraId="6210DDE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38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39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Niet besproken: 04</w:t>
        </w:r>
      </w:ins>
    </w:p>
    <w:p w14:paraId="3C1CE24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40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41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Waardering domein ‘Omstandigheden en gebeurtenissen' (DMOP): 1624, 0..1   (W0692, KL_AN, DMOP waarderingsvragen)</w:t>
        </w:r>
      </w:ins>
    </w:p>
    <w:p w14:paraId="3B22441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42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43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Goed: 01</w:t>
        </w:r>
      </w:ins>
    </w:p>
    <w:p w14:paraId="2C9C09D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44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45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Gaat wel: 02</w:t>
        </w:r>
      </w:ins>
    </w:p>
    <w:p w14:paraId="7931655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46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47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Niet goed: 03</w:t>
        </w:r>
      </w:ins>
    </w:p>
    <w:p w14:paraId="770AF48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48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49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Niet besproken: 04</w:t>
        </w:r>
      </w:ins>
    </w:p>
    <w:p w14:paraId="7A53EB6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50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51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Waardering domein 'Welbevinden kind' (DMOP): 1625, 0..1   (W0692, KL_AN, DMOP waarderingsvragen)</w:t>
        </w:r>
      </w:ins>
    </w:p>
    <w:p w14:paraId="0079F0B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52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53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Goed: 01</w:t>
        </w:r>
      </w:ins>
    </w:p>
    <w:p w14:paraId="61133A9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54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55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Gaat wel: 02</w:t>
        </w:r>
      </w:ins>
    </w:p>
    <w:p w14:paraId="39BADA7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56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57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Niet goed: 03</w:t>
        </w:r>
      </w:ins>
    </w:p>
    <w:p w14:paraId="505AF97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58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59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Niet besproken: 04</w:t>
        </w:r>
      </w:ins>
    </w:p>
    <w:p w14:paraId="4D2130F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60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61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Waardering domein 'Rol partner' (DMOP): 1626, 0..1   (W0692, KL_AN, DMOP waarderingsvragen)</w:t>
        </w:r>
      </w:ins>
    </w:p>
    <w:p w14:paraId="0D6001F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62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63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Goed: 01</w:t>
        </w:r>
      </w:ins>
    </w:p>
    <w:p w14:paraId="37384E3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64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65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Gaat wel: 02</w:t>
        </w:r>
      </w:ins>
    </w:p>
    <w:p w14:paraId="061CE2D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66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67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Niet goed: 03</w:t>
        </w:r>
      </w:ins>
    </w:p>
    <w:p w14:paraId="1D36B2D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68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69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Niet besproken: 04</w:t>
        </w:r>
      </w:ins>
    </w:p>
    <w:p w14:paraId="5678859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70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71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Waardering domein 'Competentie ouder' (DMOP): 1627, 0..1   (W0692, KL_AN, DMOP waarderingsvragen)</w:t>
        </w:r>
      </w:ins>
    </w:p>
    <w:p w14:paraId="68A9489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72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73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Goed: 01</w:t>
        </w:r>
      </w:ins>
    </w:p>
    <w:p w14:paraId="4151DFA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74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75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Gaat wel: 02</w:t>
        </w:r>
      </w:ins>
    </w:p>
    <w:p w14:paraId="7CFE08F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76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77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Niet goed: 03</w:t>
        </w:r>
      </w:ins>
    </w:p>
    <w:p w14:paraId="38AB033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78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79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Niet besproken: 04</w:t>
        </w:r>
      </w:ins>
    </w:p>
    <w:p w14:paraId="13A7F94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80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81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Waardering domein 'Sociale steun' (DMOP): 1628, 0..1   (W0692, KL_AN, DMOP waarderingsvragen)</w:t>
        </w:r>
      </w:ins>
    </w:p>
    <w:p w14:paraId="2E12E28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82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83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Goed: 01</w:t>
        </w:r>
      </w:ins>
    </w:p>
    <w:p w14:paraId="2588FE5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84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85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Gaat wel: 02</w:t>
        </w:r>
      </w:ins>
    </w:p>
    <w:p w14:paraId="1391B99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86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87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Niet goed: 03</w:t>
        </w:r>
      </w:ins>
    </w:p>
    <w:p w14:paraId="58892D2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88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89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Niet besproken: 04</w:t>
        </w:r>
      </w:ins>
    </w:p>
    <w:p w14:paraId="2196B2A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90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91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GIZ-driehoek: 1629, 0..1   (W0688, KL_AN, Onderzocht, bijzonderheden / geen bijzonderheden)</w:t>
        </w:r>
      </w:ins>
    </w:p>
    <w:p w14:paraId="2D4F5C1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92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93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Onderzocht, geen bijzonderheden: 01</w:t>
        </w:r>
      </w:ins>
    </w:p>
    <w:p w14:paraId="588CF8D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94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95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Onderzocht, bijzonderheden: 02</w:t>
        </w:r>
      </w:ins>
    </w:p>
    <w:p w14:paraId="3333D83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96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97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Bijzonderheden GIZ-driehoek: 1630, 0..*   (W0697, KL_AN, Bijzonderheden GIZ-driehoek)</w:t>
        </w:r>
      </w:ins>
    </w:p>
    <w:p w14:paraId="66FB0DC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198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199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Ontwikkeling: 01</w:t>
        </w:r>
      </w:ins>
    </w:p>
    <w:p w14:paraId="484C439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00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01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Opvoeding: 02</w:t>
        </w:r>
      </w:ins>
    </w:p>
    <w:p w14:paraId="30C8D4F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02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03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Omgeving: 03</w:t>
        </w:r>
      </w:ins>
    </w:p>
    <w:p w14:paraId="239EBF8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04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05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Lichamelijke ontwikkeling: 1631, 0..1   (W0694, KL_AN, GIZ analyse-vragen)</w:t>
        </w:r>
      </w:ins>
    </w:p>
    <w:p w14:paraId="1C276A6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06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07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Normale zorgen: 01</w:t>
        </w:r>
      </w:ins>
    </w:p>
    <w:p w14:paraId="2F2AA82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08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09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lastRenderedPageBreak/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Spanning: 02</w:t>
        </w:r>
      </w:ins>
    </w:p>
    <w:p w14:paraId="1281776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10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11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Veel stress: 03</w:t>
        </w:r>
      </w:ins>
    </w:p>
    <w:p w14:paraId="0BCE435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12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13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Tijdelijke crisis: 04</w:t>
        </w:r>
      </w:ins>
    </w:p>
    <w:p w14:paraId="02FB59A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14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15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Noodsituatie: 05</w:t>
        </w:r>
      </w:ins>
    </w:p>
    <w:p w14:paraId="7FAAE96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16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17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Verstandelijke ontwikkeling: 1632, 0..1   (W0694, KL_AN, GIZ analyse-vragen)</w:t>
        </w:r>
      </w:ins>
    </w:p>
    <w:p w14:paraId="5AC8114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18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19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Normale zorgen: 01</w:t>
        </w:r>
      </w:ins>
    </w:p>
    <w:p w14:paraId="484C5FF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20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21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Spanning: 02</w:t>
        </w:r>
      </w:ins>
    </w:p>
    <w:p w14:paraId="350A218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22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23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Veel stress: 03</w:t>
        </w:r>
      </w:ins>
    </w:p>
    <w:p w14:paraId="60B61F7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24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25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Tijdelijke crisis: 04</w:t>
        </w:r>
      </w:ins>
    </w:p>
    <w:p w14:paraId="45E24B7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26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27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Noodsituatie: 05</w:t>
        </w:r>
      </w:ins>
    </w:p>
    <w:p w14:paraId="1575B3E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28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29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Emotionele ontwikkeling: 1633, 0..1   (W0694, KL_AN, GIZ analyse-vragen)</w:t>
        </w:r>
      </w:ins>
    </w:p>
    <w:p w14:paraId="5F845E9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30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31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Normale zorgen: 01</w:t>
        </w:r>
      </w:ins>
    </w:p>
    <w:p w14:paraId="742CC7D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32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33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Spanning: 02</w:t>
        </w:r>
      </w:ins>
    </w:p>
    <w:p w14:paraId="74FBD49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34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35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Veel stress: 03</w:t>
        </w:r>
      </w:ins>
    </w:p>
    <w:p w14:paraId="7C18130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36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37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Tijdelijke crisis: 04</w:t>
        </w:r>
      </w:ins>
    </w:p>
    <w:p w14:paraId="429FC45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38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39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Noodsituatie: 05</w:t>
        </w:r>
      </w:ins>
    </w:p>
    <w:p w14:paraId="063C501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40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41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Sociale en seksuele ontwikkeling: 1634, 0..1   (W0694, KL_AN, GIZ analyse-vragen)</w:t>
        </w:r>
      </w:ins>
    </w:p>
    <w:p w14:paraId="52D9605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42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43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Normale zorgen: 01</w:t>
        </w:r>
      </w:ins>
    </w:p>
    <w:p w14:paraId="7850D4B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44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45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Spanning: 02</w:t>
        </w:r>
      </w:ins>
    </w:p>
    <w:p w14:paraId="4FFD9A1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46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47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Veel stress: 03</w:t>
        </w:r>
      </w:ins>
    </w:p>
    <w:p w14:paraId="4F0E53B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48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49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Tijdelijke crisis: 04</w:t>
        </w:r>
      </w:ins>
    </w:p>
    <w:p w14:paraId="73AEF6C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50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51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Noodsituatie: 05</w:t>
        </w:r>
      </w:ins>
    </w:p>
    <w:p w14:paraId="1A3F672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52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53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Basiszorg / veiligheid: 1635, 0..1   (W0694, KL_AN, GIZ analyse-vragen)</w:t>
        </w:r>
      </w:ins>
    </w:p>
    <w:p w14:paraId="0D64F1B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54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55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Normale zorgen: 01</w:t>
        </w:r>
      </w:ins>
    </w:p>
    <w:p w14:paraId="7499322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56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57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Spanning: 02</w:t>
        </w:r>
      </w:ins>
    </w:p>
    <w:p w14:paraId="3425B8A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58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59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Veel stress: 03</w:t>
        </w:r>
      </w:ins>
    </w:p>
    <w:p w14:paraId="2629478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60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61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Tijdelijke crisis: 04</w:t>
        </w:r>
      </w:ins>
    </w:p>
    <w:p w14:paraId="18A967E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62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63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Noodsituatie: 05</w:t>
        </w:r>
      </w:ins>
    </w:p>
    <w:p w14:paraId="3604A1D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64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65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Opvoeden: 1636, 0..1   (W0694, KL_AN, GIZ analyse-vragen)</w:t>
        </w:r>
      </w:ins>
    </w:p>
    <w:p w14:paraId="6AC0F45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66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67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Normale zorgen: 01</w:t>
        </w:r>
      </w:ins>
    </w:p>
    <w:p w14:paraId="076B966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68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69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Spanning: 02</w:t>
        </w:r>
      </w:ins>
    </w:p>
    <w:p w14:paraId="45751E7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70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71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Veel stress: 03</w:t>
        </w:r>
      </w:ins>
    </w:p>
    <w:p w14:paraId="391DC40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72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73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Tijdelijke crisis: 04</w:t>
        </w:r>
      </w:ins>
    </w:p>
    <w:p w14:paraId="45F5CE0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74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75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Noodsituatie: 05</w:t>
        </w:r>
      </w:ins>
    </w:p>
    <w:p w14:paraId="01EDD71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76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77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Beleving ouderschap: 1637, 0..1   (W0694, KL_AN, GIZ analyse-vragen)</w:t>
        </w:r>
      </w:ins>
    </w:p>
    <w:p w14:paraId="1C601F3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78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79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Normale zorgen: 01</w:t>
        </w:r>
      </w:ins>
    </w:p>
    <w:p w14:paraId="2E9B10E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80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81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Spanning: 02</w:t>
        </w:r>
      </w:ins>
    </w:p>
    <w:p w14:paraId="0DE418B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82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83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Veel stress: 03</w:t>
        </w:r>
      </w:ins>
    </w:p>
    <w:p w14:paraId="0294805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84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85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Tijdelijke crisis: 04</w:t>
        </w:r>
      </w:ins>
    </w:p>
    <w:p w14:paraId="160D5AD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86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87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Noodsituatie: 05</w:t>
        </w:r>
      </w:ins>
    </w:p>
    <w:p w14:paraId="1963730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88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89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Onderlinge steun ouders: 1638, 0..1   (W0694, KL_AN, GIZ analyse-vragen)</w:t>
        </w:r>
      </w:ins>
    </w:p>
    <w:p w14:paraId="1741B55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90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91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Normale zorgen: 01</w:t>
        </w:r>
      </w:ins>
    </w:p>
    <w:p w14:paraId="4ED732A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92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93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Spanning: 02</w:t>
        </w:r>
      </w:ins>
    </w:p>
    <w:p w14:paraId="30BF45A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94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95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Veel stress: 03</w:t>
        </w:r>
      </w:ins>
    </w:p>
    <w:p w14:paraId="34DEE8D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96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97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Tijdelijke crisis: 04</w:t>
        </w:r>
      </w:ins>
    </w:p>
    <w:p w14:paraId="669822A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298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299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Noodsituatie: 05</w:t>
        </w:r>
      </w:ins>
    </w:p>
    <w:p w14:paraId="7577301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300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301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Gezinsomstandigheden: 1639, 0..1   (W0694, KL_AN, GIZ analyse-vragen)</w:t>
        </w:r>
      </w:ins>
    </w:p>
    <w:p w14:paraId="787DF6F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302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303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Normale zorgen: 01</w:t>
        </w:r>
      </w:ins>
    </w:p>
    <w:p w14:paraId="13785C8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304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305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Spanning: 02</w:t>
        </w:r>
      </w:ins>
    </w:p>
    <w:p w14:paraId="0B82E8E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306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307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Veel stress: 03</w:t>
        </w:r>
      </w:ins>
    </w:p>
    <w:p w14:paraId="382CFC4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308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309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Tijdelijke crisis: 04</w:t>
        </w:r>
      </w:ins>
    </w:p>
    <w:p w14:paraId="30D6B89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310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311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Noodsituatie: 05</w:t>
        </w:r>
      </w:ins>
    </w:p>
    <w:p w14:paraId="3873297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312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313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Netwerk: 1640, 0..1   (W0694, KL_AN, GIZ analyse-vragen)</w:t>
        </w:r>
      </w:ins>
    </w:p>
    <w:p w14:paraId="350A295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314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315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Normale zorgen: 01</w:t>
        </w:r>
      </w:ins>
    </w:p>
    <w:p w14:paraId="61E2005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316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317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Spanning: 02</w:t>
        </w:r>
      </w:ins>
    </w:p>
    <w:p w14:paraId="363514B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318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319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Veel stress: 03</w:t>
        </w:r>
      </w:ins>
    </w:p>
    <w:p w14:paraId="2D680F3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320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321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Tijdelijke crisis: 04</w:t>
        </w:r>
      </w:ins>
    </w:p>
    <w:p w14:paraId="0C1C71F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322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323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Noodsituatie: 05</w:t>
        </w:r>
      </w:ins>
    </w:p>
    <w:p w14:paraId="3A4C16E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324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325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Conclusie van de zorgbehoeften GIZ: 1641, 0..1   (W0698, KL_AN, Conclusie van de zorgbehoeften GIZ)</w:t>
        </w:r>
      </w:ins>
    </w:p>
    <w:p w14:paraId="1417420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326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327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Bevestiging: 01</w:t>
        </w:r>
      </w:ins>
    </w:p>
    <w:p w14:paraId="5B4DFE6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328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329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Advies: 02</w:t>
        </w:r>
      </w:ins>
    </w:p>
    <w:p w14:paraId="5A24D3A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330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331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Extra zorg: 03</w:t>
        </w:r>
      </w:ins>
    </w:p>
    <w:p w14:paraId="51D7EC7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332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333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Zorg nu!: 04</w:t>
        </w:r>
      </w:ins>
    </w:p>
    <w:p w14:paraId="6398037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ins w:id="334" w:author="BDS redactieraad" w:date="2024-02-28T18:42:00Z"/>
          <w:rFonts w:ascii="MS Sans Serif" w:hAnsi="MS Sans Serif" w:cs="MS Sans Serif"/>
          <w:kern w:val="0"/>
          <w:sz w:val="16"/>
          <w:szCs w:val="16"/>
          <w:lang w:val="en-GB"/>
        </w:rPr>
      </w:pPr>
      <w:ins w:id="335" w:author="BDS redactieraad" w:date="2024-02-28T18:42:00Z"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</w:r>
        <w:r>
          <w:rPr>
            <w:rFonts w:ascii="MS Sans Serif" w:hAnsi="MS Sans Serif" w:cs="MS Sans Serif"/>
            <w:kern w:val="0"/>
            <w:sz w:val="16"/>
            <w:szCs w:val="16"/>
            <w:lang w:val="en-GB"/>
          </w:rPr>
          <w:tab/>
          <w:t>Intensieve zorg: 05</w:t>
        </w:r>
      </w:ins>
    </w:p>
    <w:p w14:paraId="59CA1C2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39A73D9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SDQ: R045, 0..1</w:t>
      </w:r>
    </w:p>
    <w:p w14:paraId="5FF39F6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1. Houdt rekening met gevoelens van anderen: 1078, 0..1   (W0572, KL_AN, Niet waar Een beetje waar Zeker waar)</w:t>
      </w:r>
    </w:p>
    <w:p w14:paraId="203622E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waar: 1</w:t>
      </w:r>
    </w:p>
    <w:p w14:paraId="57E6E45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Een beetje waar: 2</w:t>
      </w:r>
    </w:p>
    <w:p w14:paraId="4FD3D72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Zeker waar: 3</w:t>
      </w:r>
    </w:p>
    <w:p w14:paraId="0CF2717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2. Is rusteloos: 1079, 0..1   (W0572, KL_AN, Niet waar Een beetje waar Zeker waar)</w:t>
      </w:r>
    </w:p>
    <w:p w14:paraId="4BF81B8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waar: 1</w:t>
      </w:r>
    </w:p>
    <w:p w14:paraId="0844EB7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Een beetje waar: 2</w:t>
      </w:r>
    </w:p>
    <w:p w14:paraId="570979B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Zeker waar: 3</w:t>
      </w:r>
    </w:p>
    <w:p w14:paraId="218F1A4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3. Klaagt vaak over hoofdpijn: 1080, 0..1   (W0572, KL_AN, Niet waar Een beetje waar Zeker waar)</w:t>
      </w:r>
    </w:p>
    <w:p w14:paraId="09EFE37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waar: 1</w:t>
      </w:r>
    </w:p>
    <w:p w14:paraId="52F7407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Een beetje waar: 2</w:t>
      </w:r>
    </w:p>
    <w:p w14:paraId="72714AC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Zeker waar: 3</w:t>
      </w:r>
    </w:p>
    <w:p w14:paraId="7F4EB8E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4. Deelt makkelijk met andere jeugdigen: 1081, 0..1   (W0572, KL_AN, Niet waar Een beetje waar Zeker waar)</w:t>
      </w:r>
    </w:p>
    <w:p w14:paraId="0A18D62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waar: 1</w:t>
      </w:r>
    </w:p>
    <w:p w14:paraId="75DD6F3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Een beetje waar: 2</w:t>
      </w:r>
    </w:p>
    <w:p w14:paraId="4B0055E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Zeker waar: 3</w:t>
      </w:r>
    </w:p>
    <w:p w14:paraId="66ECD00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5. Heeft vaak driftbuien of woede-uitbarstingen: 1082, 0..1   (W0572, KL_AN, Niet waar Een beetje waar Zeker waar)</w:t>
      </w:r>
    </w:p>
    <w:p w14:paraId="25F60E4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waar: 1</w:t>
      </w:r>
    </w:p>
    <w:p w14:paraId="6B8DF92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Een beetje waar: 2</w:t>
      </w:r>
    </w:p>
    <w:p w14:paraId="409B4A3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Zeker waar: 3</w:t>
      </w:r>
    </w:p>
    <w:p w14:paraId="207A268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6. Is nogal op zichzelf: 1083, 0..1   (W0572, KL_AN, Niet waar Een beetje waar Zeker waar)</w:t>
      </w:r>
    </w:p>
    <w:p w14:paraId="0924ABA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waar: 1</w:t>
      </w:r>
    </w:p>
    <w:p w14:paraId="5EDA491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Een beetje waar: 2</w:t>
      </w:r>
    </w:p>
    <w:p w14:paraId="7732B0E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Zeker waar: 3</w:t>
      </w:r>
    </w:p>
    <w:p w14:paraId="6EB9549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7. Is doorgaans gehoorzaam: 1084, 0..1   (W0572, KL_AN, Niet waar Een beetje waar Zeker waar)</w:t>
      </w:r>
    </w:p>
    <w:p w14:paraId="56EE705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waar: 1</w:t>
      </w:r>
    </w:p>
    <w:p w14:paraId="14583A2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Een beetje waar: 2</w:t>
      </w:r>
    </w:p>
    <w:p w14:paraId="17BAE83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Zeker waar: 3</w:t>
      </w:r>
    </w:p>
    <w:p w14:paraId="786C6DB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8. Heeft veel zorgen: 1085, 0..1   (W0572, KL_AN, Niet waar Een beetje waar Zeker waar)</w:t>
      </w:r>
    </w:p>
    <w:p w14:paraId="72B9BB2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waar: 1</w:t>
      </w:r>
    </w:p>
    <w:p w14:paraId="5A4CBCE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Een beetje waar: 2</w:t>
      </w:r>
    </w:p>
    <w:p w14:paraId="4CF8A52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Zeker waar: 3</w:t>
      </w:r>
    </w:p>
    <w:p w14:paraId="79E4362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9. Is behulpzaam als iemand zich heeft bezeerd: 1086, 0..1   (W0572, KL_AN, Niet waar Een beetje waar Zeker waar)</w:t>
      </w:r>
    </w:p>
    <w:p w14:paraId="42FDB14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waar: 1</w:t>
      </w:r>
    </w:p>
    <w:p w14:paraId="1988006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Een beetje waar: 2</w:t>
      </w:r>
    </w:p>
    <w:p w14:paraId="1183A3E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Zeker waar: 3</w:t>
      </w:r>
    </w:p>
    <w:p w14:paraId="0233381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10. Is constant aan het wiebelen of wriemelen: 1087, 0..1   (W0572, KL_AN, Niet waar Een beetje waar Zeker waar)</w:t>
      </w:r>
    </w:p>
    <w:p w14:paraId="01FAE70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waar: 1</w:t>
      </w:r>
    </w:p>
    <w:p w14:paraId="117CCA6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Een beetje waar: 2</w:t>
      </w:r>
    </w:p>
    <w:p w14:paraId="7B6D0B3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Zeker waar: 3</w:t>
      </w:r>
    </w:p>
    <w:p w14:paraId="2153BAE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11. Heeft minstens één goede vriend of vriendin: 1088, 0..1   (W0572, KL_AN, Niet waar Een beetje waar Zeker waar)</w:t>
      </w:r>
    </w:p>
    <w:p w14:paraId="2435FEA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waar: 1</w:t>
      </w:r>
    </w:p>
    <w:p w14:paraId="4677BC4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Een beetje waar: 2</w:t>
      </w:r>
    </w:p>
    <w:p w14:paraId="7A7F385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Zeker waar: 3</w:t>
      </w:r>
    </w:p>
    <w:p w14:paraId="7DA29E6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12. Vecht vaak met andere jeugdigen of pest ze: 1089, 0..1   (W0572, KL_AN, Niet waar Een beetje waar Zeker waar)</w:t>
      </w:r>
    </w:p>
    <w:p w14:paraId="62A2D17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waar: 1</w:t>
      </w:r>
    </w:p>
    <w:p w14:paraId="1B4AC78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Een beetje waar: 2</w:t>
      </w:r>
    </w:p>
    <w:p w14:paraId="1ED5653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Zeker waar: 3</w:t>
      </w:r>
    </w:p>
    <w:p w14:paraId="7B98499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13. Is vaak ongelukkig: 1090, 0..1   (W0572, KL_AN, Niet waar Een beetje waar Zeker waar)</w:t>
      </w:r>
    </w:p>
    <w:p w14:paraId="1C4C0D8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waar: 1</w:t>
      </w:r>
    </w:p>
    <w:p w14:paraId="2CB0E96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Een beetje waar: 2</w:t>
      </w:r>
    </w:p>
    <w:p w14:paraId="19F73F6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Zeker waar: 3</w:t>
      </w:r>
    </w:p>
    <w:p w14:paraId="3D483F9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14. Wordt over het algemeen aardig gevonden door andere jeugdigen: 1091, 0..1   (W0572, KL_AN, Niet waar Een beetje waar Zeker waar)</w:t>
      </w:r>
    </w:p>
    <w:p w14:paraId="17BC504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waar: 1</w:t>
      </w:r>
    </w:p>
    <w:p w14:paraId="2E60BE7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Een beetje waar: 2</w:t>
      </w:r>
    </w:p>
    <w:p w14:paraId="50787D3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Zeker waar: 3</w:t>
      </w:r>
    </w:p>
    <w:p w14:paraId="39680BC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15. Is gemakkelijk afgeleid: 1092, 0..1   (W0572, KL_AN, Niet waar Een beetje waar Zeker waar)</w:t>
      </w:r>
    </w:p>
    <w:p w14:paraId="6798D3F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waar: 1</w:t>
      </w:r>
    </w:p>
    <w:p w14:paraId="6D08A28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Een beetje waar: 2</w:t>
      </w:r>
    </w:p>
    <w:p w14:paraId="7F5072F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Zeker waar: 3</w:t>
      </w:r>
    </w:p>
    <w:p w14:paraId="4C57E1C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16. Is zenuwachtig of zich vastklampend in nieuwe situaties: 1093, 0..1   (W0572, KL_AN, Niet waar Een beetje waar Zeker waar)</w:t>
      </w:r>
    </w:p>
    <w:p w14:paraId="627D33A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waar: 1</w:t>
      </w:r>
    </w:p>
    <w:p w14:paraId="7832AB5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Een beetje waar: 2</w:t>
      </w:r>
    </w:p>
    <w:p w14:paraId="4AE4DCA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Zeker waar: 3</w:t>
      </w:r>
    </w:p>
    <w:p w14:paraId="48F1289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17. Is aardig tegen jongere kinderen: 1094, 0..1   (W0572, KL_AN, Niet waar Een beetje waar Zeker waar)</w:t>
      </w:r>
    </w:p>
    <w:p w14:paraId="66AE03D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waar: 1</w:t>
      </w:r>
    </w:p>
    <w:p w14:paraId="3CD7102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Een beetje waar: 2</w:t>
      </w:r>
    </w:p>
    <w:p w14:paraId="21944E7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Zeker waar: 3</w:t>
      </w:r>
    </w:p>
    <w:p w14:paraId="5193D77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18. Liegt of bedriegt vaak: 1095, 0..1   (W0572, KL_AN, Niet waar Een beetje waar Zeker waar)</w:t>
      </w:r>
    </w:p>
    <w:p w14:paraId="2FBDEA1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waar: 1</w:t>
      </w:r>
    </w:p>
    <w:p w14:paraId="23C94EF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Een beetje waar: 2</w:t>
      </w:r>
    </w:p>
    <w:p w14:paraId="7CE81E5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Zeker waar: 3</w:t>
      </w:r>
    </w:p>
    <w:p w14:paraId="6FE0048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19. Wordt getreiterd of gepest door andere jeugdigen: 1096, 0..1   (W0572, KL_AN, Niet waar Een beetje waar Zeker waar)</w:t>
      </w:r>
    </w:p>
    <w:p w14:paraId="001AC00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waar: 1</w:t>
      </w:r>
    </w:p>
    <w:p w14:paraId="1D45B8A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Een beetje waar: 2</w:t>
      </w:r>
    </w:p>
    <w:p w14:paraId="16CA2FB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Zeker waar: 3</w:t>
      </w:r>
    </w:p>
    <w:p w14:paraId="6595858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20. Biedt vaak vrijwillig hulp aan anderen: 1097, 0..1   (W0572, KL_AN, Niet waar Een beetje waar Zeker waar)</w:t>
      </w:r>
    </w:p>
    <w:p w14:paraId="3430642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waar: 1</w:t>
      </w:r>
    </w:p>
    <w:p w14:paraId="3F7F43C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Een beetje waar: 2</w:t>
      </w:r>
    </w:p>
    <w:p w14:paraId="1056E1D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Zeker waar: 3</w:t>
      </w:r>
    </w:p>
    <w:p w14:paraId="7022945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21. Denkt na voor iets te doen: 1098, 0..1   (W0572, KL_AN, Niet waar Een beetje waar Zeker waar)</w:t>
      </w:r>
    </w:p>
    <w:p w14:paraId="79A210B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waar: 1</w:t>
      </w:r>
    </w:p>
    <w:p w14:paraId="59683C6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Een beetje waar: 2</w:t>
      </w:r>
    </w:p>
    <w:p w14:paraId="0EE157D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Zeker waar: 3</w:t>
      </w:r>
    </w:p>
    <w:p w14:paraId="75F39D9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22. Pikt dingen thuis: 1099, 0..1   (W0572, KL_AN, Niet waar Een beetje waar Zeker waar)</w:t>
      </w:r>
    </w:p>
    <w:p w14:paraId="1DF14C1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waar: 1</w:t>
      </w:r>
    </w:p>
    <w:p w14:paraId="4D01355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Een beetje waar: 2</w:t>
      </w:r>
    </w:p>
    <w:p w14:paraId="426952A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Zeker waar: 3</w:t>
      </w:r>
    </w:p>
    <w:p w14:paraId="5D93D18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23. Kan beter opschieten met volwassenen dan met andere jeugdigen: 1100, 0..1   (W0572, KL_AN, Niet waar Een beetje waar Zeker waar)</w:t>
      </w:r>
    </w:p>
    <w:p w14:paraId="0AD9856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waar: 1</w:t>
      </w:r>
    </w:p>
    <w:p w14:paraId="55E0839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Een beetje waar: 2</w:t>
      </w:r>
    </w:p>
    <w:p w14:paraId="2124D4E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Zeker waar: 3</w:t>
      </w:r>
    </w:p>
    <w:p w14:paraId="1D09743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24. Is voor heel veel bang: 1101, 0..1   (W0572, KL_AN, Niet waar Een beetje waar Zeker waar)</w:t>
      </w:r>
    </w:p>
    <w:p w14:paraId="0EBC664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waar: 1</w:t>
      </w:r>
    </w:p>
    <w:p w14:paraId="6CAD8FA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Een beetje waar: 2</w:t>
      </w:r>
    </w:p>
    <w:p w14:paraId="596C16C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Zeker waar: 3</w:t>
      </w:r>
    </w:p>
    <w:p w14:paraId="22B219A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25. Maakt opdrachten af: 1102, 0..1   (W0572, KL_AN, Niet waar Een beetje waar Zeker waar)</w:t>
      </w:r>
    </w:p>
    <w:p w14:paraId="258FA55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Niet waar: 1</w:t>
      </w:r>
    </w:p>
    <w:p w14:paraId="12C7BE6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Een beetje waar: 2</w:t>
      </w:r>
    </w:p>
    <w:p w14:paraId="13DF175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Zeker waar: 3</w:t>
      </w:r>
    </w:p>
    <w:p w14:paraId="708EE30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Heeft u opmerkingen?: 1103, 0..1   (W0082, AN, Alfanumeriek 4000)</w:t>
      </w:r>
    </w:p>
    <w:p w14:paraId="34A88AD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Denkt u over het geheel genomen dat uw kind moeilijkheden heeft op één of meer van de volgende gebieden: emoties, concentratie, gedrag of vermogen om met andere mensen op te schieten?: 1104, 0..1   (W0597, KL_AN, Moeilijkheden)</w:t>
      </w:r>
    </w:p>
    <w:p w14:paraId="40E41BC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01</w:t>
      </w:r>
    </w:p>
    <w:p w14:paraId="0A0A4C7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Ja, kleine moeilijkheden: 02</w:t>
      </w:r>
    </w:p>
    <w:p w14:paraId="4823C99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Ja, duidelijke moeilijkheden: 03</w:t>
      </w:r>
    </w:p>
    <w:p w14:paraId="1FF9A2B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Ja, ernstige moeilijkheden: 04</w:t>
      </w:r>
    </w:p>
    <w:p w14:paraId="46E304F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Hoe lang bestaan deze moeilijkheden?: 1105, 0..1   (W0598, KL_AN, Moeilijkheden duur)</w:t>
      </w:r>
    </w:p>
    <w:p w14:paraId="0E41649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Korter dan een maand: 01</w:t>
      </w:r>
    </w:p>
    <w:p w14:paraId="7DBC18C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1-5 maanden: 02</w:t>
      </w:r>
    </w:p>
    <w:p w14:paraId="340F0E5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6-12 maanden: 03</w:t>
      </w:r>
    </w:p>
    <w:p w14:paraId="40A5F21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Meer dan een jaar: 04</w:t>
      </w:r>
    </w:p>
    <w:p w14:paraId="3945A8C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Maken de moeilijkheden uw kind overstuur of van slag?: 1106, 0..1   (W0599, KL_AN, Moeilijkheden belasting)</w:t>
      </w:r>
    </w:p>
    <w:p w14:paraId="4068081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Helemaal niet: 01</w:t>
      </w:r>
    </w:p>
    <w:p w14:paraId="720B76F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Een beetje maar: 02</w:t>
      </w:r>
    </w:p>
    <w:p w14:paraId="3CDF609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Tamelijk: 03</w:t>
      </w:r>
    </w:p>
    <w:p w14:paraId="6089FEC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Heel erg: 04</w:t>
      </w:r>
    </w:p>
    <w:p w14:paraId="2900551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Belemmering thuis: 1107, 0..1   (W0599, KL_AN, Moeilijkheden belasting)</w:t>
      </w:r>
    </w:p>
    <w:p w14:paraId="0CCE093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Helemaal niet: 01</w:t>
      </w:r>
    </w:p>
    <w:p w14:paraId="57432D2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Een beetje maar: 02</w:t>
      </w:r>
    </w:p>
    <w:p w14:paraId="4727621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Tamelijk: 03</w:t>
      </w:r>
    </w:p>
    <w:p w14:paraId="4CEC00E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Heel erg: 04</w:t>
      </w:r>
    </w:p>
    <w:p w14:paraId="14EB55E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Belemmering vriendschappen: 1108, 0..1   (W0599, KL_AN, Moeilijkheden belasting)</w:t>
      </w:r>
    </w:p>
    <w:p w14:paraId="234AD99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Helemaal niet: 01</w:t>
      </w:r>
    </w:p>
    <w:p w14:paraId="098AD79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Een beetje maar: 02</w:t>
      </w:r>
    </w:p>
    <w:p w14:paraId="2E7E86B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Tamelijk: 03</w:t>
      </w:r>
    </w:p>
    <w:p w14:paraId="4703DF4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Heel erg: 04</w:t>
      </w:r>
    </w:p>
    <w:p w14:paraId="7A9A29E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Belemmering leren in de klas: 1109, 0..1   (W0599, KL_AN, Moeilijkheden belasting)</w:t>
      </w:r>
    </w:p>
    <w:p w14:paraId="0746146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Helemaal niet: 01</w:t>
      </w:r>
    </w:p>
    <w:p w14:paraId="26888D2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Een beetje maar: 02</w:t>
      </w:r>
    </w:p>
    <w:p w14:paraId="5F9BE8A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Tamelijk: 03</w:t>
      </w:r>
    </w:p>
    <w:p w14:paraId="7B3A616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Heel erg: 04</w:t>
      </w:r>
    </w:p>
    <w:p w14:paraId="09B7B8D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Belemmering activiteiten in de vrije tijd: 1110, 0..1   (W0599, KL_AN, Moeilijkheden belasting)</w:t>
      </w:r>
    </w:p>
    <w:p w14:paraId="683AAC5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Helemaal niet: 01</w:t>
      </w:r>
    </w:p>
    <w:p w14:paraId="2DF2E4E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Een beetje maar: 02</w:t>
      </w:r>
    </w:p>
    <w:p w14:paraId="5A43E3C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Tamelijk: 03</w:t>
      </w:r>
    </w:p>
    <w:p w14:paraId="798556A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Heel erg: 04</w:t>
      </w:r>
    </w:p>
    <w:p w14:paraId="0B5A21F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Belasten de moeilijkheden u of het gezin als geheel?: 1111, 0..1   (W0599, KL_AN, Moeilijkheden belasting)</w:t>
      </w:r>
    </w:p>
    <w:p w14:paraId="1BD56D0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Helemaal niet: 01</w:t>
      </w:r>
    </w:p>
    <w:p w14:paraId="65C461C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Een beetje maar: 02</w:t>
      </w:r>
    </w:p>
    <w:p w14:paraId="39E8375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Tamelijk: 03</w:t>
      </w:r>
    </w:p>
    <w:p w14:paraId="1CA0880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Heel erg: 04</w:t>
      </w:r>
    </w:p>
    <w:p w14:paraId="558E886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Score emotionele problemen: 1112, 0..1   (W0648, N, Score SDQ)</w:t>
      </w:r>
    </w:p>
    <w:p w14:paraId="58146CF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  <w:t>Score gedragsproblemen: 1113, 0..1   (W0648, N, Score SDQ)</w:t>
      </w:r>
    </w:p>
    <w:p w14:paraId="22A49EB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Score problemen leeftijdsgenoten: 1114, 0..1   (W0648, N, Score SDQ)</w:t>
      </w:r>
    </w:p>
    <w:p w14:paraId="20689BC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Score hyperactiviteit: 1115, 0..1   (W0648, N, Score SDQ)</w:t>
      </w:r>
    </w:p>
    <w:p w14:paraId="682E0DD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SDQ totaal score: 1116, 0..1   (W0649, N, Totaalscore SDQ)</w:t>
      </w:r>
    </w:p>
    <w:p w14:paraId="49D4FEE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Score pro-sociaal gedrag: 1117, 0..1   (W0648, N, Score SDQ)</w:t>
      </w:r>
    </w:p>
    <w:p w14:paraId="0B4437B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SDQ impactscore: 1447, 0..1   (W0660, N, Impactscore SDQ)</w:t>
      </w:r>
    </w:p>
    <w:p w14:paraId="531B3A9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56A42A3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Conclusies en vervolgstappen: R047, 0..1</w:t>
      </w:r>
    </w:p>
    <w:p w14:paraId="72F38A7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Conclusie: 482, 0..1   (W0082, AN, Alfanumeriek 4000)</w:t>
      </w:r>
    </w:p>
    <w:p w14:paraId="0414E4C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Extra zorg/interventie: 1158, 1..1   (W0004, BL, Ja Nee)</w:t>
      </w:r>
    </w:p>
    <w:p w14:paraId="309A955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35610B8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6703B50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u w:val="single"/>
          <w:lang w:val="en-GB"/>
        </w:rPr>
        <w:t>Indicatie en interventie</w:t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>: G058, 0..*</w:t>
      </w:r>
    </w:p>
    <w:p w14:paraId="14447A8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Indicatie: 485, 1..1   (W0619, KL_AN, Indicatie)</w:t>
      </w:r>
    </w:p>
    <w:p w14:paraId="221C59B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Algemene (lichamelijke) klachten: 33</w:t>
      </w:r>
    </w:p>
    <w:p w14:paraId="34AB8E5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Bewegingsapparaat: 34</w:t>
      </w:r>
    </w:p>
    <w:p w14:paraId="347F670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Cognitieve ontwikkeling: 35</w:t>
      </w:r>
    </w:p>
    <w:p w14:paraId="16A175A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Excessief huilen: 36</w:t>
      </w:r>
    </w:p>
    <w:p w14:paraId="4B2C55C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Genitalia/puberteitsontwikkeling: 37</w:t>
      </w:r>
    </w:p>
    <w:p w14:paraId="7EE3644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Gewicht: 09</w:t>
      </w:r>
    </w:p>
    <w:p w14:paraId="748B898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Hoofd/hals: 04</w:t>
      </w:r>
    </w:p>
    <w:p w14:paraId="2827083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Huid/haar/nagels: 38</w:t>
      </w:r>
    </w:p>
    <w:p w14:paraId="7C73AEB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Leefstijl: 39</w:t>
      </w:r>
    </w:p>
    <w:p w14:paraId="7D01FF1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Lengte: 08</w:t>
      </w:r>
    </w:p>
    <w:p w14:paraId="50A4DF9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Motorische ontwikkeling: 11</w:t>
      </w:r>
    </w:p>
    <w:p w14:paraId="6021840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Nieuwkomer: 40</w:t>
      </w:r>
    </w:p>
    <w:p w14:paraId="00D3164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Nonbereik: 41</w:t>
      </w:r>
    </w:p>
    <w:p w14:paraId="3D096BF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Ogen en visus: 42</w:t>
      </w:r>
    </w:p>
    <w:p w14:paraId="2D7EDC7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Opvoeding: 43</w:t>
      </w:r>
    </w:p>
    <w:p w14:paraId="76DC6CF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Oren en gehoor: 44</w:t>
      </w:r>
    </w:p>
    <w:p w14:paraId="014E02C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Psychosociale ontwikkeling en functioneren: 45</w:t>
      </w:r>
    </w:p>
    <w:p w14:paraId="28CC355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Romp: 05</w:t>
      </w:r>
    </w:p>
    <w:p w14:paraId="3D26861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Seksualiteit: 46</w:t>
      </w:r>
    </w:p>
    <w:p w14:paraId="09F437D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Spraak- taalontwikkeling: 12</w:t>
      </w:r>
    </w:p>
    <w:p w14:paraId="790F8D9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Vaccinaties: 01</w:t>
      </w:r>
    </w:p>
    <w:p w14:paraId="64B7F38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Veiligheid kind: 47</w:t>
      </w:r>
    </w:p>
    <w:p w14:paraId="0006973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Verzuim: 48</w:t>
      </w:r>
    </w:p>
    <w:p w14:paraId="17E4585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Voeding en eetgedrag: 49</w:t>
      </w:r>
    </w:p>
    <w:p w14:paraId="2E1E24B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Zindelijkheid: 50</w:t>
      </w:r>
    </w:p>
    <w:p w14:paraId="5573C54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55636CE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Interventie: 483, 1..1   (W0620, KL_AN, Interventie)</w:t>
      </w:r>
    </w:p>
    <w:p w14:paraId="625595B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Extra voorlichting &amp; advies: 8</w:t>
      </w:r>
    </w:p>
    <w:p w14:paraId="085D3F0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Consultatie/inlichtingen vragen: 3</w:t>
      </w:r>
    </w:p>
    <w:p w14:paraId="7C470C0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Contact op indicatie: 4</w:t>
      </w:r>
    </w:p>
    <w:p w14:paraId="4CA5AD1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Melding: 5</w:t>
      </w:r>
    </w:p>
    <w:p w14:paraId="0AEDC33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Verwijzing: 6</w:t>
      </w:r>
    </w:p>
    <w:p w14:paraId="5E65E9F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06CEA22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Verwijzing naar: 1159, 0..1   (W0621, KL_AN, Verwijzing naar)</w:t>
      </w:r>
    </w:p>
    <w:p w14:paraId="402F3C5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Huisarts: 01</w:t>
      </w:r>
    </w:p>
    <w:p w14:paraId="6F2B63D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(Kinder)fysiotherapeut/oefentherapeut: 03</w:t>
      </w:r>
    </w:p>
    <w:p w14:paraId="6EA342A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Logopedist: 04</w:t>
      </w:r>
    </w:p>
    <w:p w14:paraId="0841801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Veilig Thuis: 06</w:t>
      </w:r>
    </w:p>
    <w:p w14:paraId="53DC212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Jeugdhulp, vrij toegankelijk: 30</w:t>
      </w:r>
    </w:p>
    <w:p w14:paraId="3EF1192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Jeugdhulp, basis, niet vrij toegankelijk: 31</w:t>
      </w:r>
    </w:p>
    <w:p w14:paraId="425FDA2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Jeugdhulp, gespecialiseerd, niet vrij toegankelijk: 32</w:t>
      </w:r>
    </w:p>
    <w:p w14:paraId="72408E8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Vroeg integrale vroeghulp: 09</w:t>
      </w:r>
    </w:p>
    <w:p w14:paraId="31A825F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VVE: 11</w:t>
      </w:r>
    </w:p>
    <w:p w14:paraId="1AC5174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Audiologisch Centrum: 13</w:t>
      </w:r>
    </w:p>
    <w:p w14:paraId="161AA82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Medisch specialist: 16</w:t>
      </w:r>
    </w:p>
    <w:p w14:paraId="17B1C43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Lactatiekundige: 17</w:t>
      </w:r>
    </w:p>
    <w:p w14:paraId="19C09ED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Diëtist: 21</w:t>
      </w:r>
    </w:p>
    <w:p w14:paraId="0D99539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Opticiën: 33</w:t>
      </w:r>
    </w:p>
    <w:p w14:paraId="4E28093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Tandarts: 28</w:t>
      </w:r>
    </w:p>
    <w:p w14:paraId="70F6628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372E2C2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Verwijsbrief: 1494, 0..1   (W0004, BL, Ja Nee)</w:t>
      </w:r>
    </w:p>
    <w:p w14:paraId="015FE77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573EEB1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23CE843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Notitieblad: 493, 0..1   (W0082, AN, Alfanumeriek 4000)</w:t>
      </w:r>
    </w:p>
    <w:p w14:paraId="44B203C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7C4790B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b/>
          <w:bCs/>
          <w:kern w:val="0"/>
          <w:sz w:val="16"/>
          <w:szCs w:val="16"/>
          <w:lang w:val="en-GB"/>
        </w:rPr>
        <w:t>Screening logopedie: R049, 0..1</w:t>
      </w:r>
    </w:p>
    <w:p w14:paraId="6087380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0. Stoornis: 1173, 1..1   (W0004, BL, Ja Nee)</w:t>
      </w:r>
    </w:p>
    <w:p w14:paraId="3E7E7C3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lastRenderedPageBreak/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Ja: 1</w:t>
      </w:r>
    </w:p>
    <w:p w14:paraId="1570A2A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Nee: 2</w:t>
      </w:r>
    </w:p>
    <w:p w14:paraId="1D1D860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1. Hoorstoornis: 1174, 0..1   (W0630, KL_AN, Hoorstoornis)</w:t>
      </w:r>
    </w:p>
    <w:p w14:paraId="10AAFFA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Geleidingsslechthorendheid: 01</w:t>
      </w:r>
    </w:p>
    <w:p w14:paraId="0B1E65F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Perceptieslechthorendheid: 02</w:t>
      </w:r>
    </w:p>
    <w:p w14:paraId="283B56D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Stoornis in spraakverstaan: 03</w:t>
      </w:r>
    </w:p>
    <w:p w14:paraId="077FCF0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2. Stemstoornis: 1175, 0..1   (W0631, KL_AN, Stemstoornis)</w:t>
      </w:r>
    </w:p>
    <w:p w14:paraId="4D35ED4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Hyperkinetisch stemgebruik: 01</w:t>
      </w:r>
    </w:p>
    <w:p w14:paraId="28DB827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Hypokinetisch stemgebruik: 02</w:t>
      </w:r>
    </w:p>
    <w:p w14:paraId="0828333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Stoornis in stemkwaliteit: 03</w:t>
      </w:r>
    </w:p>
    <w:p w14:paraId="0941C31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Foutieve spreekademhaling: 04</w:t>
      </w:r>
    </w:p>
    <w:p w14:paraId="3AE5F15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3. Taalstoornis: 1176, 0..*   (W0632, KL_AN, Taalstoornis)</w:t>
      </w:r>
    </w:p>
    <w:p w14:paraId="22697CD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Taalontwikkelingsstoornis: 01</w:t>
      </w:r>
    </w:p>
    <w:p w14:paraId="43E707D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Taalvorm receptief: 02</w:t>
      </w:r>
    </w:p>
    <w:p w14:paraId="1124A4B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Taalvorm productief: 03</w:t>
      </w:r>
    </w:p>
    <w:p w14:paraId="45D0B42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Taalinhoud receptief: 04</w:t>
      </w:r>
    </w:p>
    <w:p w14:paraId="729B758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Taalinhoud productief: 05</w:t>
      </w:r>
    </w:p>
    <w:p w14:paraId="50F7F16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Taalgebruik receptief: 06</w:t>
      </w:r>
    </w:p>
    <w:p w14:paraId="52F54CA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Taalgebruik productief: 07</w:t>
      </w:r>
    </w:p>
    <w:p w14:paraId="278A275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7A130BF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5. Articulatie: 1177, 0..1   (W0633, KL_AN, Articulatie)</w:t>
      </w:r>
    </w:p>
    <w:p w14:paraId="47BDFB4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Fonetische articulatiestoornis: 01</w:t>
      </w:r>
    </w:p>
    <w:p w14:paraId="5E5D039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Fonologische articulatiestoornis: 02</w:t>
      </w:r>
    </w:p>
    <w:p w14:paraId="315FB84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Algemene articulatiestoornis: 03</w:t>
      </w:r>
    </w:p>
    <w:p w14:paraId="402D88B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2DE3615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6. Nasaliteit: 1178, 0..1   (W0634, KL_AN, Nasaliteit)</w:t>
      </w:r>
    </w:p>
    <w:p w14:paraId="07197C8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Hypernasaliteit: 01</w:t>
      </w:r>
    </w:p>
    <w:p w14:paraId="77CA220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Hyponasaliteit: 02</w:t>
      </w:r>
    </w:p>
    <w:p w14:paraId="2089279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7. Stoornis in vloeiendheid: 1179, 0..1   (W0635, KL_AN, Stoornis in vloeiendheid)</w:t>
      </w:r>
    </w:p>
    <w:p w14:paraId="48C1724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Stotteren: 01</w:t>
      </w:r>
    </w:p>
    <w:p w14:paraId="4048CE4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Broddelen: 02</w:t>
      </w:r>
    </w:p>
    <w:p w14:paraId="441E492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Inadequaat spreektempo: 03</w:t>
      </w:r>
    </w:p>
    <w:p w14:paraId="58E8D1A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8. Afwijkend mondgedrag: 1180, 0..1   (W0636, KL_AN, Afwijkend mondgedrag)</w:t>
      </w:r>
    </w:p>
    <w:p w14:paraId="76BEE86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Duim- en vingerzuigen en ander zuiggedrag: 01</w:t>
      </w:r>
    </w:p>
    <w:p w14:paraId="14E5916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Habitueel mondademen: 02</w:t>
      </w:r>
    </w:p>
    <w:p w14:paraId="4606FC4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Afwijkend slikken: 03</w:t>
      </w:r>
    </w:p>
    <w:p w14:paraId="1509C31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Afwijkende tongligging in rust: 04</w:t>
      </w:r>
    </w:p>
    <w:p w14:paraId="328DBD7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Stoornissen in mondmotoriek: 05</w:t>
      </w:r>
    </w:p>
    <w:p w14:paraId="02A9767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9. Overig: 1181, 0..1   (W0637, KL_AN, Overig logopedie)</w:t>
      </w:r>
    </w:p>
    <w:p w14:paraId="3A32619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Hyperventilatie: 01</w:t>
      </w:r>
    </w:p>
    <w:p w14:paraId="39D7883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Geheugenstoornis (auditief): 02</w:t>
      </w:r>
    </w:p>
    <w:p w14:paraId="1C91C86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Aandachts- en concentratiestoornis: 03</w:t>
      </w:r>
    </w:p>
    <w:p w14:paraId="1FC2CFA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Stoornis in de lichaamshouding: 04</w:t>
      </w:r>
    </w:p>
    <w:p w14:paraId="0FA4C2D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</w: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Anders: 98</w:t>
      </w:r>
    </w:p>
    <w:p w14:paraId="3ED25F2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  <w:r>
        <w:rPr>
          <w:rFonts w:ascii="MS Sans Serif" w:hAnsi="MS Sans Serif" w:cs="MS Sans Serif"/>
          <w:kern w:val="0"/>
          <w:sz w:val="16"/>
          <w:szCs w:val="16"/>
          <w:lang w:val="en-GB"/>
        </w:rPr>
        <w:tab/>
        <w:t>Toelichting aard bijzonderheden screening logopedie: 1182, 0..1   (W0082, AN, Alfanumeriek 4000)</w:t>
      </w:r>
    </w:p>
    <w:p w14:paraId="279A5BB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p w14:paraId="67BCC2C2" w14:textId="77777777" w:rsidR="008741A6" w:rsidRDefault="008741A6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kern w:val="0"/>
          <w:sz w:val="16"/>
          <w:szCs w:val="16"/>
          <w:lang w:val="en-GB"/>
        </w:rPr>
      </w:pPr>
    </w:p>
    <w:sectPr w:rsidR="008741A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Microsoft Sans Serif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1A6"/>
    <w:rsid w:val="008741A6"/>
    <w:rsid w:val="00EF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  <w14:defaultImageDpi w14:val="0"/>
  <w15:docId w15:val="{D177F3B6-62A0-CA4E-AFBA-85125BD0E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NL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47</Pages>
  <Words>17187</Words>
  <Characters>97967</Characters>
  <Application>Microsoft Office Word</Application>
  <DocSecurity>0</DocSecurity>
  <Lines>816</Lines>
  <Paragraphs>229</Paragraphs>
  <ScaleCrop>false</ScaleCrop>
  <Company/>
  <LinksUpToDate>false</LinksUpToDate>
  <CharactersWithSpaces>114925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Onno Gieling</cp:lastModifiedBy>
  <cp:revision>1</cp:revision>
  <dcterms:created xsi:type="dcterms:W3CDTF">2024-02-28T17:42:00Z</dcterms:created>
  <dcterms:modified xsi:type="dcterms:W3CDTF">2024-02-28T17:43:00Z</dcterms:modified>
</cp:coreProperties>
</file>